
<file path=[Content_Types].xml><?xml version="1.0" encoding="utf-8"?>
<Types xmlns="http://schemas.openxmlformats.org/package/2006/content-types">
  <Override PartName="/customXml/itemProps2.xml" ContentType="application/vnd.openxmlformats-officedocument.customXmlProperti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6898411"/>
        <w:docPartObj>
          <w:docPartGallery w:val="Cover Pages"/>
          <w:docPartUnique/>
        </w:docPartObj>
      </w:sdtPr>
      <w:sdtEndPr>
        <w:rPr>
          <w:shd w:val="clear" w:color="auto" w:fill="FFFFFF"/>
          <w:lang w:val="en-US"/>
        </w:rPr>
      </w:sdtEndPr>
      <w:sdtContent>
        <w:p w:rsidR="000775F3" w:rsidRDefault="000775F3"/>
        <w:p w:rsidR="000775F3" w:rsidRDefault="000775F3">
          <w:r>
            <w:rPr>
              <w:noProof/>
            </w:rPr>
            <w:pict>
              <v:group id="_x0000_s1031" style="position:absolute;left:0;text-align:left;margin-left:0;margin-top:435.6pt;width:535.75pt;height:336.8pt;z-index:251663360;mso-width-percent:900;mso-height-percent:400;mso-top-percent:550;mso-position-horizontal:center;mso-position-horizontal-relative:page;mso-position-vertical-relative:page;mso-width-percent:900;mso-height-percent:400;mso-top-percent:550" coordorigin="613,8712" coordsize="11015,6336" o:allowincell="f">
                <v:rect id="_x0000_s1032" style="position:absolute;left:4897;top:8714;width:6731;height:6334;mso-width-percent:550;mso-height-percent:400;mso-left-percent:400;mso-top-percent:550;mso-position-horizontal-relative:page;mso-position-vertical-relative:page;mso-width-percent:550;mso-height-percent:400;mso-left-percent:400;mso-top-percent:550" o:allowincell="f" filled="f" fillcolor="#c0504d [3205]" stroked="f" strokecolor="white [3212]" strokeweight="1.5pt">
                  <v:textbox style="mso-next-textbox:#_x0000_s1032">
                    <w:txbxContent>
                      <w:sdt>
                        <w:sdtPr>
                          <w:alias w:val="Απόσπασμα"/>
                          <w:id w:val="16898443"/>
                          <w:placeholder>
                            <w:docPart w:val="5BD42D1496294039BC0FFEDDD5E12D2E"/>
                          </w:placeholder>
                          <w:showingPlcHdr/>
                          <w:dataBinding w:prefixMappings="xmlns:ns0='http://schemas.microsoft.com/office/2006/coverPageProps'" w:xpath="/ns0:CoverPageProperties[1]/ns0:Abstract[1]" w:storeItemID="{55AF091B-3C7A-41E3-B477-F2FDAA23CFDA}"/>
                          <w:text/>
                        </w:sdtPr>
                        <w:sdtContent>
                          <w:p w:rsidR="000775F3" w:rsidRDefault="000775F3">
                            <w:pPr>
                              <w:pStyle w:val="a5"/>
                            </w:pPr>
                            <w:r>
                              <w:t>[Πληκτρολογήστε το απόσπασμα του εγγράφου εδώ. Το απόσπασμα είναι συνήθως μια σύντομη σύνοψη των περιεχομένων του εγγράφου. Πληκτρολογήστε το απόσπασμα του εγγράφου εδώ. Το απόσπασμα είναι συνήθως μια σύντομη σύνοψη των περιεχομένων του εγγράφου.]</w:t>
                            </w:r>
                          </w:p>
                        </w:sdtContent>
                      </w:sdt>
                    </w:txbxContent>
                  </v:textbox>
                </v:rect>
                <v:rect id="_x0000_s1033" style="position:absolute;left:613;top:8712;width:4283;height:6336;mso-width-percent:350;mso-height-percent:400;mso-left-percent:50;mso-top-percent:550;mso-position-horizontal-relative:page;mso-position-vertical-relative:page;mso-width-percent:350;mso-height-percent:400;mso-left-percent:50;mso-top-percent:550;v-text-anchor:bottom" o:allowincell="f" filled="f" fillcolor="#c0504d [3205]" stroked="f" strokecolor="white [3212]" strokeweight="1.5pt">
                  <v:textbox style="mso-next-textbox:#_x0000_s1033" inset="0">
                    <w:txbxContent>
                      <w:p w:rsidR="000775F3" w:rsidRDefault="000775F3">
                        <w:pPr>
                          <w:pStyle w:val="a5"/>
                          <w:jc w:val="right"/>
                          <w:rPr>
                            <w:b/>
                            <w:bCs/>
                          </w:rPr>
                        </w:pPr>
                      </w:p>
                      <w:sdt>
                        <w:sdtPr>
                          <w:rPr>
                            <w:b/>
                            <w:bCs/>
                          </w:rPr>
                          <w:alias w:val="Τηλέφωνο"/>
                          <w:id w:val="16898444"/>
                          <w:placeholder>
                            <w:docPart w:val="5CC693F1239949029FC42B6665E3D904"/>
                          </w:placeholder>
                          <w:dataBinding w:prefixMappings="xmlns:ns0='http://schemas.microsoft.com/office/2006/coverPageProps'" w:xpath="/ns0:CoverPageProperties[1]/ns0:CompanyPhone[1]" w:storeItemID="{55AF091B-3C7A-41E3-B477-F2FDAA23CFDA}"/>
                          <w:text/>
                        </w:sdtPr>
                        <w:sdtContent>
                          <w:p w:rsidR="000775F3" w:rsidRDefault="000775F3">
                            <w:pPr>
                              <w:pStyle w:val="a5"/>
                              <w:jc w:val="right"/>
                              <w:rPr>
                                <w:b/>
                                <w:bCs/>
                              </w:rPr>
                            </w:pPr>
                            <w:proofErr w:type="spellStart"/>
                            <w:r>
                              <w:rPr>
                                <w:b/>
                                <w:bCs/>
                                <w:lang w:val="en-US"/>
                              </w:rPr>
                              <w:t>Θωμα</w:t>
                            </w:r>
                            <w:proofErr w:type="spellEnd"/>
                            <w:r>
                              <w:rPr>
                                <w:b/>
                                <w:bCs/>
                              </w:rPr>
                              <w:t xml:space="preserve">ή Μάνου </w:t>
                            </w:r>
                          </w:p>
                        </w:sdtContent>
                      </w:sdt>
                      <w:sdt>
                        <w:sdtPr>
                          <w:rPr>
                            <w:b/>
                            <w:bCs/>
                          </w:rPr>
                          <w:alias w:val="Φαξ"/>
                          <w:id w:val="16898445"/>
                          <w:placeholder>
                            <w:docPart w:val="989FB0B5DB904CF880BC046286504E04"/>
                          </w:placeholder>
                          <w:dataBinding w:prefixMappings="xmlns:ns0='http://schemas.microsoft.com/office/2006/coverPageProps'" w:xpath="/ns0:CoverPageProperties[1]/ns0:CompanyFax[1]" w:storeItemID="{55AF091B-3C7A-41E3-B477-F2FDAA23CFDA}"/>
                          <w:text/>
                        </w:sdtPr>
                        <w:sdtContent>
                          <w:p w:rsidR="000775F3" w:rsidRDefault="000775F3">
                            <w:pPr>
                              <w:pStyle w:val="a5"/>
                              <w:jc w:val="right"/>
                              <w:rPr>
                                <w:b/>
                                <w:bCs/>
                              </w:rPr>
                            </w:pPr>
                            <w:r>
                              <w:rPr>
                                <w:b/>
                                <w:bCs/>
                              </w:rPr>
                              <w:t>4472</w:t>
                            </w:r>
                          </w:p>
                        </w:sdtContent>
                      </w:sdt>
                      <w:p w:rsidR="000775F3" w:rsidRDefault="000775F3">
                        <w:pPr>
                          <w:pStyle w:val="a5"/>
                          <w:jc w:val="right"/>
                          <w:rPr>
                            <w:b/>
                            <w:bCs/>
                          </w:rPr>
                        </w:pPr>
                      </w:p>
                    </w:txbxContent>
                  </v:textbox>
                </v:rect>
                <w10:wrap anchorx="page" anchory="page"/>
              </v:group>
            </w:pict>
          </w:r>
          <w:r>
            <w:rPr>
              <w:noProof/>
            </w:rPr>
            <w:pict>
              <v:group id="_x0000_s1027" style="position:absolute;left:0;text-align:left;margin-left:36pt;margin-top:36pt;width:207.3pt;height:420pt;z-index:251662336;mso-width-percent:350;mso-height-percent:500;mso-left-percent:50;mso-top-percent:50;mso-position-horizontal-relative:page;mso-position-vertical-relative:page;mso-width-percent:350;mso-height-percent:500;mso-left-percent:50;mso-top-percent:50" coordorigin="353,370" coordsize="4623,7108" o:allowincell="f">
                <v:rect id="_x0000_s1028" style="position:absolute;left:1794;top:370;width:1296;height:7108;mso-height-percent:450;mso-position-vertical:top;mso-position-vertical-relative:margin;mso-height-percent:450;v-text-anchor:middle" o:allowincell="f" fillcolor="white [3212]" strokecolor="white [3212]" strokeweight="1pt">
                  <v:fill opacity="52429f"/>
                  <v:shadow color="#d8d8d8 [2732]" offset="3pt,3pt" offset2="2pt,2pt"/>
                  <v:textbox style="layout-flow:vertical;mso-layout-flow-alt:bottom-to-top;mso-next-textbox:#_x0000_s1028" inset=".72pt,7.2pt,.72pt,7.2pt">
                    <w:txbxContent>
                      <w:sdt>
                        <w:sdtPr>
                          <w:rPr>
                            <w:rFonts w:asciiTheme="majorHAnsi" w:eastAsiaTheme="majorEastAsia" w:hAnsiTheme="majorHAnsi" w:cstheme="majorBidi"/>
                            <w:sz w:val="36"/>
                            <w:szCs w:val="36"/>
                          </w:rPr>
                          <w:alias w:val="Συντάκτης"/>
                          <w:id w:val="16898446"/>
                          <w:placeholder>
                            <w:docPart w:val="36E910E10D06465181DD7241573BC1E6"/>
                          </w:placeholder>
                          <w:dataBinding w:prefixMappings="xmlns:ns0='http://schemas.openxmlformats.org/package/2006/metadata/core-properties' xmlns:ns1='http://purl.org/dc/elements/1.1/'" w:xpath="/ns0:coreProperties[1]/ns1:creator[1]" w:storeItemID="{6C3C8BC8-F283-45AE-878A-BAB7291924A1}"/>
                          <w:text/>
                        </w:sdtPr>
                        <w:sdtContent>
                          <w:p w:rsidR="000775F3" w:rsidRDefault="000775F3" w:rsidP="000775F3">
                            <w:pPr>
                              <w:pStyle w:val="a5"/>
                              <w:rPr>
                                <w:rFonts w:asciiTheme="majorHAnsi" w:eastAsiaTheme="majorEastAsia" w:hAnsiTheme="majorHAnsi" w:cstheme="majorBidi"/>
                                <w:sz w:val="36"/>
                                <w:szCs w:val="36"/>
                              </w:rPr>
                            </w:pPr>
                            <w:r>
                              <w:rPr>
                                <w:rFonts w:asciiTheme="majorHAnsi" w:eastAsiaTheme="majorEastAsia" w:hAnsiTheme="majorHAnsi" w:cstheme="majorBidi"/>
                                <w:sz w:val="36"/>
                                <w:szCs w:val="36"/>
                              </w:rPr>
                              <w:t>r</w:t>
                            </w:r>
                          </w:p>
                        </w:sdtContent>
                      </w:sdt>
                    </w:txbxContent>
                  </v:textbox>
                </v:rect>
                <v:rect id="_x0000_s1029" style="position:absolute;left:3248;top:370;width:1728;height:7108;mso-width-percent:400;mso-height-percent:450;mso-position-vertical:top;mso-position-vertical-relative:margin;mso-width-percent:400;mso-height-percent:450;mso-width-relative:margin;v-text-anchor:middle" o:allowincell="f" fillcolor="white [3212]" strokecolor="white [3212]" strokeweight="1pt">
                  <v:fill opacity="52429f"/>
                  <v:shadow color="#d8d8d8 [2732]" offset="3pt,3pt" offset2="2pt,2pt"/>
                  <v:textbox style="layout-flow:vertical;mso-layout-flow-alt:bottom-to-top;mso-next-textbox:#_x0000_s1029" inset=".72pt,7.2pt,.72pt,7.2pt">
                    <w:txbxContent>
                      <w:sdt>
                        <w:sdtPr>
                          <w:rPr>
                            <w:b/>
                            <w:bCs/>
                            <w:color w:val="4F81BD" w:themeColor="accent1"/>
                            <w:sz w:val="100"/>
                            <w:szCs w:val="100"/>
                          </w:rPr>
                          <w:alias w:val="Έτος"/>
                          <w:id w:val="16898447"/>
                          <w:placeholder>
                            <w:docPart w:val="5F3A8DE020624FFFB08860ECAB32EA80"/>
                          </w:placeholder>
                          <w:showingPlcHdr/>
                          <w:dataBinding w:prefixMappings="xmlns:ns0='http://schemas.microsoft.com/office/2006/coverPageProps'" w:xpath="/ns0:CoverPageProperties[1]/ns0:PublishDate[1]" w:storeItemID="{55AF091B-3C7A-41E3-B477-F2FDAA23CFDA}"/>
                          <w:date>
                            <w:dateFormat w:val="yyyy"/>
                            <w:lid w:val="el-GR"/>
                            <w:storeMappedDataAs w:val="dateTime"/>
                            <w:calendar w:val="gregorian"/>
                          </w:date>
                        </w:sdtPr>
                        <w:sdtContent>
                          <w:p w:rsidR="000775F3" w:rsidRDefault="000775F3">
                            <w:pPr>
                              <w:pStyle w:val="a5"/>
                              <w:jc w:val="right"/>
                              <w:rPr>
                                <w:b/>
                                <w:bCs/>
                                <w:color w:val="4F81BD" w:themeColor="accent1"/>
                                <w:sz w:val="100"/>
                                <w:szCs w:val="100"/>
                              </w:rPr>
                            </w:pPr>
                            <w:r>
                              <w:rPr>
                                <w:b/>
                                <w:bCs/>
                                <w:color w:val="4F81BD" w:themeColor="accent1"/>
                                <w:sz w:val="100"/>
                                <w:szCs w:val="100"/>
                              </w:rPr>
                              <w:t>[Έτος]</w:t>
                            </w:r>
                          </w:p>
                        </w:sdtContent>
                      </w:sdt>
                    </w:txbxContent>
                  </v:textbox>
                </v:rect>
                <v:rect id="_x0000_s1030" style="position:absolute;left:353;top:370;width:1296;height:7108;mso-height-percent:450;mso-position-vertical:top;mso-position-vertical-relative:margin;mso-height-percent:450;v-text-anchor:middle" o:allowincell="f" fillcolor="white [3212]" strokecolor="white [3212]" strokeweight="1pt">
                  <v:fill opacity="52429f"/>
                  <v:shadow color="#d8d8d8 [2732]" offset="3pt,3pt" offset2="2pt,2pt"/>
                  <v:textbox style="layout-flow:vertical;mso-layout-flow-alt:bottom-to-top;mso-next-textbox:#_x0000_s1030" inset=".72pt,7.2pt,.72pt,7.2pt">
                    <w:txbxContent>
                      <w:sdt>
                        <w:sdtPr>
                          <w:rPr>
                            <w:rFonts w:asciiTheme="majorHAnsi" w:eastAsiaTheme="majorEastAsia" w:hAnsiTheme="majorHAnsi" w:cstheme="majorBidi"/>
                            <w:b/>
                            <w:bCs/>
                            <w:sz w:val="48"/>
                            <w:szCs w:val="48"/>
                          </w:rPr>
                          <w:alias w:val="Τίτλος"/>
                          <w:id w:val="16898448"/>
                          <w:placeholder>
                            <w:docPart w:val="15D6516649E54093960156C10D041571"/>
                          </w:placeholder>
                          <w:dataBinding w:prefixMappings="xmlns:ns0='http://schemas.openxmlformats.org/package/2006/metadata/core-properties' xmlns:ns1='http://purl.org/dc/elements/1.1/'" w:xpath="/ns0:coreProperties[1]/ns1:title[1]" w:storeItemID="{6C3C8BC8-F283-45AE-878A-BAB7291924A1}"/>
                          <w:text/>
                        </w:sdtPr>
                        <w:sdtContent>
                          <w:p w:rsidR="000775F3" w:rsidRDefault="000775F3" w:rsidP="000775F3">
                            <w:pPr>
                              <w:pStyle w:val="a5"/>
                              <w:jc w:val="center"/>
                              <w:rPr>
                                <w:rFonts w:asciiTheme="majorHAnsi" w:eastAsiaTheme="majorEastAsia" w:hAnsiTheme="majorHAnsi" w:cstheme="majorBidi"/>
                                <w:b/>
                                <w:bCs/>
                                <w:sz w:val="48"/>
                                <w:szCs w:val="48"/>
                              </w:rPr>
                            </w:pPr>
                            <w:r>
                              <w:rPr>
                                <w:rFonts w:asciiTheme="majorHAnsi" w:eastAsiaTheme="majorEastAsia" w:hAnsiTheme="majorHAnsi" w:cstheme="majorBidi"/>
                                <w:b/>
                                <w:bCs/>
                                <w:sz w:val="48"/>
                                <w:szCs w:val="48"/>
                                <w:lang w:val="en-US"/>
                              </w:rPr>
                              <w:t xml:space="preserve">ECOLOGY </w:t>
                            </w:r>
                          </w:p>
                        </w:sdtContent>
                      </w:sdt>
                    </w:txbxContent>
                  </v:textbox>
                </v:rect>
                <w10:wrap anchorx="page" anchory="page"/>
              </v:group>
            </w:pict>
          </w:r>
          <w:r>
            <w:rPr>
              <w:noProof/>
            </w:rPr>
            <w:pict>
              <v:rect id="_x0000_s1026" style="position:absolute;left:0;text-align:left;margin-left:0;margin-top:43.2pt;width:535.8pt;height:420.95pt;z-index:-251655168;mso-width-percent:900;mso-height-percent:500;mso-top-percent:50;mso-position-horizontal:center;mso-position-horizontal-relative:page;mso-position-vertical-relative:page;mso-width-percent:900;mso-height-percent:500;mso-top-percent:50" o:allowincell="f" stroked="f">
                <v:fill r:id="rId6" o:title="exposure" size="0,0" aspect="atLeast" origin="-32767f,-32767f" position="-32767f,-32767f" recolor="t" rotate="t" type="frame"/>
                <o:lock v:ext="edit" aspectratio="t"/>
                <w10:wrap anchorx="page" anchory="page"/>
              </v:rect>
            </w:pict>
          </w:r>
        </w:p>
        <w:p w:rsidR="000775F3" w:rsidRDefault="000775F3">
          <w:pPr>
            <w:spacing w:after="200" w:line="276" w:lineRule="auto"/>
            <w:ind w:firstLine="0"/>
            <w:rPr>
              <w:shd w:val="clear" w:color="auto" w:fill="FFFFFF"/>
              <w:lang w:val="en-US"/>
            </w:rPr>
          </w:pPr>
          <w:r>
            <w:rPr>
              <w:shd w:val="clear" w:color="auto" w:fill="FFFFFF"/>
              <w:lang w:val="en-US"/>
            </w:rPr>
            <w:br w:type="page"/>
          </w:r>
        </w:p>
        <w:sdt>
          <w:sdtPr>
            <w:id w:val="16898459"/>
            <w:docPartObj>
              <w:docPartGallery w:val="Table of Contents"/>
              <w:docPartUnique/>
            </w:docPartObj>
          </w:sdtPr>
          <w:sdtEndPr>
            <w:rPr>
              <w:rFonts w:ascii="Times New Roman" w:eastAsiaTheme="minorHAnsi" w:hAnsi="Times New Roman" w:cstheme="minorBidi"/>
              <w:b w:val="0"/>
              <w:bCs w:val="0"/>
              <w:color w:val="auto"/>
              <w:sz w:val="22"/>
              <w:szCs w:val="22"/>
            </w:rPr>
          </w:sdtEndPr>
          <w:sdtContent>
            <w:p w:rsidR="000775F3" w:rsidRDefault="000775F3">
              <w:pPr>
                <w:pStyle w:val="a6"/>
              </w:pPr>
              <w:r>
                <w:t>Περιεχόμενα</w:t>
              </w:r>
            </w:p>
            <w:p w:rsidR="000775F3" w:rsidRDefault="000775F3">
              <w:pPr>
                <w:pStyle w:val="10"/>
                <w:tabs>
                  <w:tab w:val="right" w:leader="dot" w:pos="8296"/>
                </w:tabs>
                <w:rPr>
                  <w:rFonts w:asciiTheme="minorHAnsi" w:eastAsiaTheme="minorEastAsia" w:hAnsiTheme="minorHAnsi"/>
                  <w:noProof/>
                  <w:lang w:eastAsia="el-GR"/>
                </w:rPr>
              </w:pPr>
              <w:r>
                <w:fldChar w:fldCharType="begin"/>
              </w:r>
              <w:r>
                <w:instrText xml:space="preserve"> TOC \o "1-3" \h \z \u </w:instrText>
              </w:r>
              <w:r>
                <w:fldChar w:fldCharType="separate"/>
              </w:r>
              <w:hyperlink w:anchor="_Toc509492867" w:history="1">
                <w:r w:rsidRPr="00F22E39">
                  <w:rPr>
                    <w:rStyle w:val="-"/>
                    <w:noProof/>
                    <w:shd w:val="clear" w:color="auto" w:fill="FFFFFF"/>
                    <w:lang w:val="en-US"/>
                  </w:rPr>
                  <w:t>ECOLOGY</w:t>
                </w:r>
                <w:r>
                  <w:rPr>
                    <w:noProof/>
                    <w:webHidden/>
                  </w:rPr>
                  <w:tab/>
                </w:r>
                <w:r>
                  <w:rPr>
                    <w:noProof/>
                    <w:webHidden/>
                  </w:rPr>
                  <w:fldChar w:fldCharType="begin"/>
                </w:r>
                <w:r>
                  <w:rPr>
                    <w:noProof/>
                    <w:webHidden/>
                  </w:rPr>
                  <w:instrText xml:space="preserve"> PAGEREF _Toc509492867 \h </w:instrText>
                </w:r>
                <w:r>
                  <w:rPr>
                    <w:noProof/>
                    <w:webHidden/>
                  </w:rPr>
                </w:r>
                <w:r>
                  <w:rPr>
                    <w:noProof/>
                    <w:webHidden/>
                  </w:rPr>
                  <w:fldChar w:fldCharType="separate"/>
                </w:r>
                <w:r>
                  <w:rPr>
                    <w:noProof/>
                    <w:webHidden/>
                  </w:rPr>
                  <w:t>3</w:t>
                </w:r>
                <w:r>
                  <w:rPr>
                    <w:noProof/>
                    <w:webHidden/>
                  </w:rPr>
                  <w:fldChar w:fldCharType="end"/>
                </w:r>
              </w:hyperlink>
            </w:p>
            <w:p w:rsidR="000775F3" w:rsidRDefault="000775F3">
              <w:pPr>
                <w:pStyle w:val="20"/>
                <w:tabs>
                  <w:tab w:val="right" w:leader="dot" w:pos="8296"/>
                </w:tabs>
                <w:rPr>
                  <w:rFonts w:asciiTheme="minorHAnsi" w:eastAsiaTheme="minorEastAsia" w:hAnsiTheme="minorHAnsi"/>
                  <w:noProof/>
                  <w:lang w:eastAsia="el-GR"/>
                </w:rPr>
              </w:pPr>
              <w:hyperlink w:anchor="_Toc509492868" w:history="1">
                <w:r w:rsidRPr="00F22E39">
                  <w:rPr>
                    <w:rStyle w:val="-"/>
                    <w:noProof/>
                    <w:shd w:val="clear" w:color="auto" w:fill="FFFFFF"/>
                    <w:lang w:val="en-US"/>
                  </w:rPr>
                  <w:t>Spiritual ecology</w:t>
                </w:r>
                <w:r>
                  <w:rPr>
                    <w:noProof/>
                    <w:webHidden/>
                  </w:rPr>
                  <w:tab/>
                </w:r>
                <w:r>
                  <w:rPr>
                    <w:noProof/>
                    <w:webHidden/>
                  </w:rPr>
                  <w:fldChar w:fldCharType="begin"/>
                </w:r>
                <w:r>
                  <w:rPr>
                    <w:noProof/>
                    <w:webHidden/>
                  </w:rPr>
                  <w:instrText xml:space="preserve"> PAGEREF _Toc509492868 \h </w:instrText>
                </w:r>
                <w:r>
                  <w:rPr>
                    <w:noProof/>
                    <w:webHidden/>
                  </w:rPr>
                </w:r>
                <w:r>
                  <w:rPr>
                    <w:noProof/>
                    <w:webHidden/>
                  </w:rPr>
                  <w:fldChar w:fldCharType="separate"/>
                </w:r>
                <w:r>
                  <w:rPr>
                    <w:noProof/>
                    <w:webHidden/>
                  </w:rPr>
                  <w:t>3</w:t>
                </w:r>
                <w:r>
                  <w:rPr>
                    <w:noProof/>
                    <w:webHidden/>
                  </w:rPr>
                  <w:fldChar w:fldCharType="end"/>
                </w:r>
              </w:hyperlink>
            </w:p>
            <w:p w:rsidR="000775F3" w:rsidRDefault="000775F3">
              <w:pPr>
                <w:pStyle w:val="20"/>
                <w:tabs>
                  <w:tab w:val="right" w:leader="dot" w:pos="8296"/>
                </w:tabs>
                <w:rPr>
                  <w:rFonts w:asciiTheme="minorHAnsi" w:eastAsiaTheme="minorEastAsia" w:hAnsiTheme="minorHAnsi"/>
                  <w:noProof/>
                  <w:lang w:eastAsia="el-GR"/>
                </w:rPr>
              </w:pPr>
              <w:hyperlink w:anchor="_Toc509492869" w:history="1">
                <w:r w:rsidRPr="00F22E39">
                  <w:rPr>
                    <w:rStyle w:val="-"/>
                    <w:noProof/>
                    <w:lang w:val="en-US"/>
                  </w:rPr>
                  <w:t>Religion and ecology</w:t>
                </w:r>
                <w:r>
                  <w:rPr>
                    <w:noProof/>
                    <w:webHidden/>
                  </w:rPr>
                  <w:tab/>
                </w:r>
                <w:r>
                  <w:rPr>
                    <w:noProof/>
                    <w:webHidden/>
                  </w:rPr>
                  <w:fldChar w:fldCharType="begin"/>
                </w:r>
                <w:r>
                  <w:rPr>
                    <w:noProof/>
                    <w:webHidden/>
                  </w:rPr>
                  <w:instrText xml:space="preserve"> PAGEREF _Toc509492869 \h </w:instrText>
                </w:r>
                <w:r>
                  <w:rPr>
                    <w:noProof/>
                    <w:webHidden/>
                  </w:rPr>
                </w:r>
                <w:r>
                  <w:rPr>
                    <w:noProof/>
                    <w:webHidden/>
                  </w:rPr>
                  <w:fldChar w:fldCharType="separate"/>
                </w:r>
                <w:r>
                  <w:rPr>
                    <w:noProof/>
                    <w:webHidden/>
                  </w:rPr>
                  <w:t>4</w:t>
                </w:r>
                <w:r>
                  <w:rPr>
                    <w:noProof/>
                    <w:webHidden/>
                  </w:rPr>
                  <w:fldChar w:fldCharType="end"/>
                </w:r>
              </w:hyperlink>
            </w:p>
            <w:p w:rsidR="000775F3" w:rsidRDefault="000775F3">
              <w:pPr>
                <w:pStyle w:val="20"/>
                <w:tabs>
                  <w:tab w:val="right" w:leader="dot" w:pos="8296"/>
                </w:tabs>
                <w:rPr>
                  <w:rFonts w:asciiTheme="minorHAnsi" w:eastAsiaTheme="minorEastAsia" w:hAnsiTheme="minorHAnsi"/>
                  <w:noProof/>
                  <w:lang w:eastAsia="el-GR"/>
                </w:rPr>
              </w:pPr>
              <w:hyperlink w:anchor="_Toc509492870" w:history="1">
                <w:r w:rsidRPr="00F22E39">
                  <w:rPr>
                    <w:rStyle w:val="-"/>
                    <w:noProof/>
                    <w:lang w:val="en-US"/>
                  </w:rPr>
                  <w:t>Ecological economics</w:t>
                </w:r>
                <w:r>
                  <w:rPr>
                    <w:noProof/>
                    <w:webHidden/>
                  </w:rPr>
                  <w:tab/>
                </w:r>
                <w:r>
                  <w:rPr>
                    <w:noProof/>
                    <w:webHidden/>
                  </w:rPr>
                  <w:fldChar w:fldCharType="begin"/>
                </w:r>
                <w:r>
                  <w:rPr>
                    <w:noProof/>
                    <w:webHidden/>
                  </w:rPr>
                  <w:instrText xml:space="preserve"> PAGEREF _Toc509492870 \h </w:instrText>
                </w:r>
                <w:r>
                  <w:rPr>
                    <w:noProof/>
                    <w:webHidden/>
                  </w:rPr>
                </w:r>
                <w:r>
                  <w:rPr>
                    <w:noProof/>
                    <w:webHidden/>
                  </w:rPr>
                  <w:fldChar w:fldCharType="separate"/>
                </w:r>
                <w:r>
                  <w:rPr>
                    <w:noProof/>
                    <w:webHidden/>
                  </w:rPr>
                  <w:t>6</w:t>
                </w:r>
                <w:r>
                  <w:rPr>
                    <w:noProof/>
                    <w:webHidden/>
                  </w:rPr>
                  <w:fldChar w:fldCharType="end"/>
                </w:r>
              </w:hyperlink>
            </w:p>
            <w:p w:rsidR="000775F3" w:rsidRDefault="000775F3">
              <w:pPr>
                <w:pStyle w:val="20"/>
                <w:tabs>
                  <w:tab w:val="right" w:leader="dot" w:pos="8296"/>
                </w:tabs>
                <w:rPr>
                  <w:rFonts w:asciiTheme="minorHAnsi" w:eastAsiaTheme="minorEastAsia" w:hAnsiTheme="minorHAnsi"/>
                  <w:noProof/>
                  <w:lang w:eastAsia="el-GR"/>
                </w:rPr>
              </w:pPr>
              <w:hyperlink w:anchor="_Toc509492871" w:history="1">
                <w:r w:rsidRPr="00F22E39">
                  <w:rPr>
                    <w:rStyle w:val="-"/>
                    <w:noProof/>
                    <w:lang w:val="en-US"/>
                  </w:rPr>
                  <w:t>Ecology action</w:t>
                </w:r>
                <w:r>
                  <w:rPr>
                    <w:noProof/>
                    <w:webHidden/>
                  </w:rPr>
                  <w:tab/>
                </w:r>
                <w:r>
                  <w:rPr>
                    <w:noProof/>
                    <w:webHidden/>
                  </w:rPr>
                  <w:fldChar w:fldCharType="begin"/>
                </w:r>
                <w:r>
                  <w:rPr>
                    <w:noProof/>
                    <w:webHidden/>
                  </w:rPr>
                  <w:instrText xml:space="preserve"> PAGEREF _Toc509492871 \h </w:instrText>
                </w:r>
                <w:r>
                  <w:rPr>
                    <w:noProof/>
                    <w:webHidden/>
                  </w:rPr>
                </w:r>
                <w:r>
                  <w:rPr>
                    <w:noProof/>
                    <w:webHidden/>
                  </w:rPr>
                  <w:fldChar w:fldCharType="separate"/>
                </w:r>
                <w:r>
                  <w:rPr>
                    <w:noProof/>
                    <w:webHidden/>
                  </w:rPr>
                  <w:t>8</w:t>
                </w:r>
                <w:r>
                  <w:rPr>
                    <w:noProof/>
                    <w:webHidden/>
                  </w:rPr>
                  <w:fldChar w:fldCharType="end"/>
                </w:r>
              </w:hyperlink>
            </w:p>
            <w:p w:rsidR="000775F3" w:rsidRDefault="000775F3">
              <w:pPr>
                <w:pStyle w:val="20"/>
                <w:tabs>
                  <w:tab w:val="right" w:leader="dot" w:pos="8296"/>
                </w:tabs>
                <w:rPr>
                  <w:rFonts w:asciiTheme="minorHAnsi" w:eastAsiaTheme="minorEastAsia" w:hAnsiTheme="minorHAnsi"/>
                  <w:noProof/>
                  <w:lang w:eastAsia="el-GR"/>
                </w:rPr>
              </w:pPr>
              <w:hyperlink w:anchor="_Toc509492872" w:history="1">
                <w:r w:rsidRPr="00F22E39">
                  <w:rPr>
                    <w:rStyle w:val="-"/>
                    <w:noProof/>
                    <w:lang w:val="en-US"/>
                  </w:rPr>
                  <w:t>Ecological succession</w:t>
                </w:r>
                <w:r>
                  <w:rPr>
                    <w:noProof/>
                    <w:webHidden/>
                  </w:rPr>
                  <w:tab/>
                </w:r>
                <w:r>
                  <w:rPr>
                    <w:noProof/>
                    <w:webHidden/>
                  </w:rPr>
                  <w:fldChar w:fldCharType="begin"/>
                </w:r>
                <w:r>
                  <w:rPr>
                    <w:noProof/>
                    <w:webHidden/>
                  </w:rPr>
                  <w:instrText xml:space="preserve"> PAGEREF _Toc509492872 \h </w:instrText>
                </w:r>
                <w:r>
                  <w:rPr>
                    <w:noProof/>
                    <w:webHidden/>
                  </w:rPr>
                </w:r>
                <w:r>
                  <w:rPr>
                    <w:noProof/>
                    <w:webHidden/>
                  </w:rPr>
                  <w:fldChar w:fldCharType="separate"/>
                </w:r>
                <w:r>
                  <w:rPr>
                    <w:noProof/>
                    <w:webHidden/>
                  </w:rPr>
                  <w:t>9</w:t>
                </w:r>
                <w:r>
                  <w:rPr>
                    <w:noProof/>
                    <w:webHidden/>
                  </w:rPr>
                  <w:fldChar w:fldCharType="end"/>
                </w:r>
              </w:hyperlink>
            </w:p>
            <w:p w:rsidR="000775F3" w:rsidRDefault="000775F3">
              <w:pPr>
                <w:pStyle w:val="20"/>
                <w:tabs>
                  <w:tab w:val="right" w:leader="dot" w:pos="8296"/>
                </w:tabs>
                <w:rPr>
                  <w:rFonts w:asciiTheme="minorHAnsi" w:eastAsiaTheme="minorEastAsia" w:hAnsiTheme="minorHAnsi"/>
                  <w:noProof/>
                  <w:lang w:eastAsia="el-GR"/>
                </w:rPr>
              </w:pPr>
              <w:hyperlink w:anchor="_Toc509492873" w:history="1">
                <w:r w:rsidRPr="00F22E39">
                  <w:rPr>
                    <w:rStyle w:val="-"/>
                    <w:noProof/>
                    <w:lang w:val="en-US"/>
                  </w:rPr>
                  <w:t>My family</w:t>
                </w:r>
                <w:r>
                  <w:rPr>
                    <w:noProof/>
                    <w:webHidden/>
                  </w:rPr>
                  <w:tab/>
                </w:r>
                <w:r>
                  <w:rPr>
                    <w:noProof/>
                    <w:webHidden/>
                  </w:rPr>
                  <w:fldChar w:fldCharType="begin"/>
                </w:r>
                <w:r>
                  <w:rPr>
                    <w:noProof/>
                    <w:webHidden/>
                  </w:rPr>
                  <w:instrText xml:space="preserve"> PAGEREF _Toc509492873 \h </w:instrText>
                </w:r>
                <w:r>
                  <w:rPr>
                    <w:noProof/>
                    <w:webHidden/>
                  </w:rPr>
                </w:r>
                <w:r>
                  <w:rPr>
                    <w:noProof/>
                    <w:webHidden/>
                  </w:rPr>
                  <w:fldChar w:fldCharType="separate"/>
                </w:r>
                <w:r>
                  <w:rPr>
                    <w:noProof/>
                    <w:webHidden/>
                  </w:rPr>
                  <w:t>10</w:t>
                </w:r>
                <w:r>
                  <w:rPr>
                    <w:noProof/>
                    <w:webHidden/>
                  </w:rPr>
                  <w:fldChar w:fldCharType="end"/>
                </w:r>
              </w:hyperlink>
            </w:p>
            <w:p w:rsidR="000775F3" w:rsidRDefault="000775F3">
              <w:r>
                <w:fldChar w:fldCharType="end"/>
              </w:r>
            </w:p>
          </w:sdtContent>
        </w:sdt>
        <w:p w:rsidR="000775F3" w:rsidRDefault="000775F3">
          <w:pPr>
            <w:spacing w:after="200" w:line="276" w:lineRule="auto"/>
            <w:ind w:firstLine="0"/>
            <w:rPr>
              <w:shd w:val="clear" w:color="auto" w:fill="FFFFFF"/>
              <w:lang w:val="en-US"/>
            </w:rPr>
          </w:pPr>
          <w:r>
            <w:rPr>
              <w:shd w:val="clear" w:color="auto" w:fill="FFFFFF"/>
              <w:lang w:val="en-US"/>
            </w:rPr>
            <w:br w:type="page"/>
          </w:r>
        </w:p>
        <w:p w:rsidR="000775F3" w:rsidRDefault="000775F3">
          <w:pPr>
            <w:spacing w:after="200" w:line="276" w:lineRule="auto"/>
            <w:ind w:firstLine="0"/>
            <w:rPr>
              <w:rFonts w:ascii="Arial" w:eastAsiaTheme="majorEastAsia" w:hAnsi="Arial" w:cstheme="majorBidi"/>
              <w:b/>
              <w:bCs/>
              <w:color w:val="FF0000"/>
              <w:sz w:val="34"/>
              <w:szCs w:val="28"/>
              <w:shd w:val="clear" w:color="auto" w:fill="FFFFFF"/>
              <w:lang w:val="en-US"/>
            </w:rPr>
          </w:pPr>
        </w:p>
      </w:sdtContent>
    </w:sdt>
    <w:p w:rsidR="000E56D0" w:rsidRDefault="000E56D0" w:rsidP="000E56D0">
      <w:pPr>
        <w:pStyle w:val="1"/>
        <w:rPr>
          <w:shd w:val="clear" w:color="auto" w:fill="FFFFFF"/>
          <w:lang w:val="en-US"/>
        </w:rPr>
      </w:pPr>
      <w:bookmarkStart w:id="0" w:name="_Toc509492867"/>
      <w:r>
        <w:rPr>
          <w:shd w:val="clear" w:color="auto" w:fill="FFFFFF"/>
          <w:lang w:val="en-US"/>
        </w:rPr>
        <w:t>ECOLOGY</w:t>
      </w:r>
      <w:bookmarkEnd w:id="0"/>
      <w:r>
        <w:rPr>
          <w:shd w:val="clear" w:color="auto" w:fill="FFFFFF"/>
          <w:lang w:val="en-US"/>
        </w:rPr>
        <w:t xml:space="preserve"> </w:t>
      </w:r>
    </w:p>
    <w:p w:rsidR="000E56D0" w:rsidRDefault="000E56D0" w:rsidP="000E56D0">
      <w:pPr>
        <w:pStyle w:val="2"/>
        <w:rPr>
          <w:shd w:val="clear" w:color="auto" w:fill="FFFFFF"/>
          <w:lang w:val="en-US"/>
        </w:rPr>
      </w:pPr>
      <w:bookmarkStart w:id="1" w:name="_Toc509492868"/>
      <w:r w:rsidRPr="00227280">
        <w:rPr>
          <w:shd w:val="clear" w:color="auto" w:fill="FFFFFF"/>
          <w:lang w:val="en-US"/>
        </w:rPr>
        <w:t>Spiritua</w:t>
      </w:r>
      <w:r>
        <w:rPr>
          <w:shd w:val="clear" w:color="auto" w:fill="FFFFFF"/>
          <w:lang w:val="en-US"/>
        </w:rPr>
        <w:t>l</w:t>
      </w:r>
      <w:r w:rsidRPr="00227280">
        <w:rPr>
          <w:shd w:val="clear" w:color="auto" w:fill="FFFFFF"/>
          <w:lang w:val="en-US"/>
        </w:rPr>
        <w:t xml:space="preserve"> ecology</w:t>
      </w:r>
      <w:bookmarkEnd w:id="1"/>
      <w:r w:rsidRPr="00227280">
        <w:rPr>
          <w:shd w:val="clear" w:color="auto" w:fill="FFFFFF"/>
          <w:lang w:val="en-US"/>
        </w:rPr>
        <w:t xml:space="preserve"> </w:t>
      </w:r>
    </w:p>
    <w:p w:rsidR="000E56D0" w:rsidRPr="000E56D0" w:rsidRDefault="000E56D0" w:rsidP="000E56D0">
      <w:pPr>
        <w:rPr>
          <w:lang w:val="en-US"/>
        </w:rPr>
      </w:pPr>
    </w:p>
    <w:p w:rsidR="000E56D0" w:rsidRPr="000E56D0" w:rsidRDefault="000E56D0" w:rsidP="000E56D0">
      <w:pPr>
        <w:rPr>
          <w:lang w:val="en-US"/>
        </w:rPr>
      </w:pPr>
      <w:r w:rsidRPr="000E56D0">
        <w:rPr>
          <w:lang w:val="en-US"/>
        </w:rPr>
        <w:t>Spiritual ecology is an emerging field in religion, conservation, and academia recognizing that there is a spiritual facet to all issues related to conservation, environmentalism, and earth stewardship. Proponents of Spiritual Ecology assert a need for contemporary conservation work to include spiritual elements and for contemporary religion and spirituality to include awareness of and engagement in ecological issues.</w:t>
      </w:r>
    </w:p>
    <w:p w:rsidR="000E56D0" w:rsidRPr="000E56D0" w:rsidRDefault="000E56D0" w:rsidP="000E56D0">
      <w:pPr>
        <w:ind w:firstLine="0"/>
        <w:rPr>
          <w:rFonts w:asciiTheme="majorHAnsi" w:eastAsiaTheme="majorEastAsia" w:hAnsiTheme="majorHAnsi" w:cstheme="majorBidi"/>
          <w:color w:val="4F81BD" w:themeColor="accent1"/>
          <w:sz w:val="26"/>
          <w:szCs w:val="26"/>
          <w:shd w:val="clear" w:color="auto" w:fill="FFFFFF"/>
          <w:lang w:val="en-US"/>
        </w:rPr>
      </w:pPr>
      <w:r>
        <w:rPr>
          <w:rFonts w:ascii="Arial" w:hAnsi="Arial" w:cs="Arial"/>
          <w:color w:val="222222"/>
          <w:sz w:val="10"/>
          <w:szCs w:val="10"/>
          <w:shd w:val="clear" w:color="auto" w:fill="FFFFFF"/>
          <w:lang w:val="en-US"/>
        </w:rPr>
        <w:br w:type="page"/>
      </w:r>
    </w:p>
    <w:p w:rsidR="000E56D0" w:rsidRDefault="000E56D0" w:rsidP="000E56D0">
      <w:pPr>
        <w:pStyle w:val="2"/>
        <w:rPr>
          <w:lang w:val="en-US"/>
        </w:rPr>
      </w:pPr>
      <w:bookmarkStart w:id="2" w:name="_Toc509492869"/>
      <w:r>
        <w:rPr>
          <w:lang w:val="en-US"/>
        </w:rPr>
        <w:lastRenderedPageBreak/>
        <w:t>Religion and ecology</w:t>
      </w:r>
      <w:bookmarkEnd w:id="2"/>
      <w:r>
        <w:rPr>
          <w:lang w:val="en-US"/>
        </w:rPr>
        <w:t xml:space="preserve"> </w:t>
      </w:r>
    </w:p>
    <w:p w:rsidR="000E56D0" w:rsidRPr="00227280" w:rsidRDefault="000E56D0" w:rsidP="000E56D0">
      <w:pPr>
        <w:rPr>
          <w:lang w:val="en-US"/>
        </w:rPr>
      </w:pPr>
      <w:r w:rsidRPr="00227280">
        <w:rPr>
          <w:lang w:val="en-US"/>
        </w:rPr>
        <w:t xml:space="preserve">Within many faiths, environmentalism is becoming an area of study and advocacy. Pope Francis’s May 2015 encyclical, </w:t>
      </w:r>
      <w:proofErr w:type="spellStart"/>
      <w:r w:rsidRPr="00227280">
        <w:rPr>
          <w:lang w:val="en-US"/>
        </w:rPr>
        <w:t>Laudato</w:t>
      </w:r>
      <w:proofErr w:type="spellEnd"/>
      <w:r w:rsidRPr="00227280">
        <w:rPr>
          <w:lang w:val="en-US"/>
        </w:rPr>
        <w:t xml:space="preserve"> </w:t>
      </w:r>
      <w:proofErr w:type="spellStart"/>
      <w:r w:rsidRPr="00227280">
        <w:rPr>
          <w:lang w:val="en-US"/>
        </w:rPr>
        <w:t>si</w:t>
      </w:r>
      <w:proofErr w:type="spellEnd"/>
      <w:r w:rsidRPr="00227280">
        <w:rPr>
          <w:lang w:val="en-US"/>
        </w:rPr>
        <w:t xml:space="preserve">', offered a </w:t>
      </w:r>
      <w:del w:id="3" w:author="user" w:date="2018-03-22T16:31:00Z">
        <w:r w:rsidR="000E53F8" w:rsidDel="000E53F8">
          <w:rPr>
            <w:lang w:val="en-US"/>
          </w:rPr>
          <w:delText>strong</w:delText>
        </w:r>
      </w:del>
      <w:ins w:id="4" w:author="user" w:date="2018-03-22T16:31:00Z">
        <w:r w:rsidR="000E53F8">
          <w:rPr>
            <w:lang w:val="en-US"/>
          </w:rPr>
          <w:t>tough</w:t>
        </w:r>
      </w:ins>
      <w:r w:rsidRPr="00227280">
        <w:rPr>
          <w:lang w:val="en-US"/>
        </w:rPr>
        <w:t xml:space="preserve"> confirmation of spiritual ecology and its principles from within the Catholic Church. Additionally, over 150 leaders from </w:t>
      </w:r>
      <w:ins w:id="5" w:author="user" w:date="2018-03-22T14:43:00Z">
        <w:r w:rsidR="000775F3">
          <w:rPr>
            <w:lang w:val="en-US"/>
          </w:rPr>
          <w:t xml:space="preserve">different </w:t>
        </w:r>
      </w:ins>
      <w:del w:id="6" w:author="user" w:date="2018-03-22T14:42:00Z">
        <w:r w:rsidRPr="00227280" w:rsidDel="000775F3">
          <w:rPr>
            <w:lang w:val="en-US"/>
          </w:rPr>
          <w:delText>various</w:delText>
        </w:r>
      </w:del>
      <w:r w:rsidRPr="00227280">
        <w:rPr>
          <w:lang w:val="en-US"/>
        </w:rPr>
        <w:t xml:space="preserve"> faiths signed a letter to the UN Climate Summit in Paris 2015, “Statement of Faith and Spiritual Leaders on the upcoming United Nations Climate Change Conference, COP21 in Paris in December 2015”, recognizing the earth as “a gift” from God and calling for climate action. These contemporary events are reflections of enduring themes coming to the fore within many religions.</w:t>
      </w:r>
    </w:p>
    <w:p w:rsidR="000E56D0" w:rsidRPr="00227280" w:rsidRDefault="000E56D0" w:rsidP="000E56D0">
      <w:pPr>
        <w:rPr>
          <w:lang w:val="en-US"/>
        </w:rPr>
      </w:pPr>
      <w:r w:rsidRPr="00227280">
        <w:rPr>
          <w:lang w:val="en-US"/>
        </w:rPr>
        <w:t xml:space="preserve">Christian environmentalists emphasize the ecological responsibilities of all Christians as stewards of God's earth, while contemporary Muslim religious ecology is </w:t>
      </w:r>
      <w:ins w:id="7" w:author="user" w:date="2018-03-22T14:44:00Z">
        <w:r w:rsidR="000775F3">
          <w:rPr>
            <w:lang w:val="en-US"/>
          </w:rPr>
          <w:t xml:space="preserve">wonderful </w:t>
        </w:r>
      </w:ins>
      <w:del w:id="8" w:author="user" w:date="2018-03-22T14:44:00Z">
        <w:r w:rsidRPr="00227280" w:rsidDel="000775F3">
          <w:rPr>
            <w:lang w:val="en-US"/>
          </w:rPr>
          <w:delText>inspired</w:delText>
        </w:r>
      </w:del>
      <w:r w:rsidRPr="00227280">
        <w:rPr>
          <w:lang w:val="en-US"/>
        </w:rPr>
        <w:t xml:space="preserve"> by </w:t>
      </w:r>
      <w:proofErr w:type="spellStart"/>
      <w:r w:rsidRPr="00227280">
        <w:rPr>
          <w:lang w:val="en-US"/>
        </w:rPr>
        <w:t>Qur'anic</w:t>
      </w:r>
      <w:proofErr w:type="spellEnd"/>
      <w:r w:rsidRPr="00227280">
        <w:rPr>
          <w:lang w:val="en-US"/>
        </w:rPr>
        <w:t xml:space="preserve"> themes, such as mankind being </w:t>
      </w:r>
      <w:proofErr w:type="spellStart"/>
      <w:r w:rsidRPr="00227280">
        <w:rPr>
          <w:lang w:val="en-US"/>
        </w:rPr>
        <w:t>khalifa</w:t>
      </w:r>
      <w:proofErr w:type="spellEnd"/>
      <w:r w:rsidRPr="00227280">
        <w:rPr>
          <w:lang w:val="en-US"/>
        </w:rPr>
        <w:t xml:space="preserve">, or trustee of God on earth (2:30). There is also a Jewish ecological perspective based upon the Bible and Torah, for example the laws of </w:t>
      </w:r>
      <w:proofErr w:type="gramStart"/>
      <w:r w:rsidRPr="00227280">
        <w:rPr>
          <w:lang w:val="en-US"/>
        </w:rPr>
        <w:t>bal</w:t>
      </w:r>
      <w:proofErr w:type="gramEnd"/>
      <w:r w:rsidRPr="00227280">
        <w:rPr>
          <w:lang w:val="en-US"/>
        </w:rPr>
        <w:t xml:space="preserve"> </w:t>
      </w:r>
      <w:proofErr w:type="spellStart"/>
      <w:r w:rsidRPr="00227280">
        <w:rPr>
          <w:lang w:val="en-US"/>
        </w:rPr>
        <w:t>tashchit</w:t>
      </w:r>
      <w:proofErr w:type="spellEnd"/>
      <w:r w:rsidRPr="00227280">
        <w:rPr>
          <w:lang w:val="en-US"/>
        </w:rPr>
        <w:t xml:space="preserve"> (neither to destroy wantonly, nor waste resources unnecessarily). Engaged Buddhism applies Buddhist principles and teachings to social and environmental issues. A collection of Buddhist responses to global warming can be seen at Ecological Buddhism</w:t>
      </w:r>
      <w:proofErr w:type="gramStart"/>
      <w:r w:rsidRPr="00227280">
        <w:rPr>
          <w:lang w:val="en-US"/>
        </w:rPr>
        <w:t>.[</w:t>
      </w:r>
      <w:proofErr w:type="gramEnd"/>
      <w:r w:rsidRPr="00227280">
        <w:rPr>
          <w:lang w:val="en-US"/>
        </w:rPr>
        <w:t>51]</w:t>
      </w:r>
    </w:p>
    <w:p w:rsidR="000E56D0" w:rsidRPr="00227280" w:rsidRDefault="000E56D0" w:rsidP="000E56D0">
      <w:pPr>
        <w:rPr>
          <w:lang w:val="en-US"/>
        </w:rPr>
      </w:pPr>
      <w:r w:rsidRPr="00227280">
        <w:rPr>
          <w:lang w:val="en-US"/>
        </w:rPr>
        <w:t xml:space="preserve">In addition to Pope Francis, other world traditions currently seem to include a subset of leaders committed to an ecological perspective. The "Green Patriarch," Bartholomew 1, the Ecumenical Patriarch of the Eastern Orthodox Church,[52] has worked since the late nineties to bring together scientists, environmentalists, </w:t>
      </w:r>
      <w:ins w:id="9" w:author="user" w:date="2018-03-22T14:46:00Z">
        <w:r w:rsidR="004665CE">
          <w:rPr>
            <w:lang w:val="en-US"/>
          </w:rPr>
          <w:t>spi</w:t>
        </w:r>
      </w:ins>
      <w:ins w:id="10" w:author="user" w:date="2018-03-22T14:47:00Z">
        <w:r w:rsidR="004665CE">
          <w:rPr>
            <w:lang w:val="en-US"/>
          </w:rPr>
          <w:t xml:space="preserve">ritual </w:t>
        </w:r>
      </w:ins>
      <w:del w:id="11" w:author="user" w:date="2018-03-22T14:46:00Z">
        <w:r w:rsidRPr="00227280" w:rsidDel="004665CE">
          <w:rPr>
            <w:lang w:val="en-US"/>
          </w:rPr>
          <w:delText>religious</w:delText>
        </w:r>
      </w:del>
      <w:r w:rsidRPr="00227280">
        <w:rPr>
          <w:lang w:val="en-US"/>
        </w:rPr>
        <w:t xml:space="preserve"> leaders and policy makers to address the ecological crisis, and says protecting the planet is a "sacred task and a common vocation… Global warming is a moral crisis and a moral challenge.”[53] The Islamic Foundation For Ecology And Environmental Sciences (IFEES)[54] were one of the sponsors of the International Islamic Climate Change Symposium held in Istanbul in August 2015, which resulted in "Islamic Declaration on Global Climate Change"—a declaration endorsed by religious leaders, noted Islamic scholars and teachers from 20 countries.[55] In October, 2015, 425 rabbis signed "A Rabbinic Letter on the Climate Crisis", calling for vigorous action to prevent worsening climate disruption and to seek eco-social justice.[56] Hindu scriptures also allude strongly and often to the connection between humans and nature, and these texts form the foundation of the Hindu Declaration on Climate Change, presented at a 2009 meeting of the Parliament of World Religions.[57] Many world faith and religious leaders, such as the Dalai Lama, were present at the 2015 Climate Change Conference, and shared the view that: "Saving the planet is not just a political duty, but also a moral one."[58][59] The </w:t>
      </w:r>
      <w:proofErr w:type="spellStart"/>
      <w:r w:rsidRPr="00227280">
        <w:rPr>
          <w:lang w:val="en-US"/>
        </w:rPr>
        <w:t>Karmapa</w:t>
      </w:r>
      <w:proofErr w:type="spellEnd"/>
      <w:r w:rsidRPr="00227280">
        <w:rPr>
          <w:lang w:val="en-US"/>
        </w:rPr>
        <w:t xml:space="preserve">, </w:t>
      </w:r>
      <w:proofErr w:type="spellStart"/>
      <w:r w:rsidRPr="00227280">
        <w:rPr>
          <w:lang w:val="en-US"/>
        </w:rPr>
        <w:t>Ogyen</w:t>
      </w:r>
      <w:proofErr w:type="spellEnd"/>
      <w:r w:rsidRPr="00227280">
        <w:rPr>
          <w:lang w:val="en-US"/>
        </w:rPr>
        <w:t xml:space="preserve"> </w:t>
      </w:r>
      <w:proofErr w:type="spellStart"/>
      <w:r w:rsidRPr="00227280">
        <w:rPr>
          <w:lang w:val="en-US"/>
        </w:rPr>
        <w:t>Trinley</w:t>
      </w:r>
      <w:proofErr w:type="spellEnd"/>
      <w:r w:rsidRPr="00227280">
        <w:rPr>
          <w:lang w:val="en-US"/>
        </w:rPr>
        <w:t xml:space="preserve"> </w:t>
      </w:r>
      <w:proofErr w:type="spellStart"/>
      <w:r w:rsidRPr="00227280">
        <w:rPr>
          <w:lang w:val="en-US"/>
        </w:rPr>
        <w:t>Dorje</w:t>
      </w:r>
      <w:proofErr w:type="spellEnd"/>
      <w:r w:rsidRPr="00227280">
        <w:rPr>
          <w:lang w:val="en-US"/>
        </w:rPr>
        <w:t>, has also stated, "The environmental emergency that we face is not just a scientific issue, nor is it just a political issue—it is also a moral issue.”[60]</w:t>
      </w:r>
    </w:p>
    <w:p w:rsidR="000E56D0" w:rsidRDefault="000E56D0" w:rsidP="000E56D0">
      <w:pPr>
        <w:rPr>
          <w:lang w:val="en-US"/>
        </w:rPr>
      </w:pPr>
      <w:r w:rsidRPr="00227280">
        <w:rPr>
          <w:lang w:val="en-US"/>
        </w:rPr>
        <w:t>These religious approaches to ecology also have a growing interfaith expression, for example in The Interfaith Center for Sustainable Development (ICSD) where world religious leaders speak out on climate change and sustainability. And at their gathering in Fall 2015, the Parliament of World Religions created a declaration for Interfaith Action on Climate Change, and "brought together more than 10,000 activists, professors, clergy, and global leaders from 73 countries and 50 faiths to confront climate change"[61]</w:t>
      </w:r>
      <w:r>
        <w:rPr>
          <w:lang w:val="en-US"/>
        </w:rPr>
        <w:br w:type="page"/>
      </w:r>
    </w:p>
    <w:p w:rsidR="000E56D0" w:rsidRDefault="000E56D0" w:rsidP="000E56D0">
      <w:pPr>
        <w:pStyle w:val="2"/>
        <w:rPr>
          <w:lang w:val="en-US"/>
        </w:rPr>
      </w:pPr>
      <w:bookmarkStart w:id="12" w:name="_Toc509492870"/>
      <w:r>
        <w:rPr>
          <w:lang w:val="en-US"/>
        </w:rPr>
        <w:lastRenderedPageBreak/>
        <w:t>Ecological economics</w:t>
      </w:r>
      <w:bookmarkEnd w:id="12"/>
      <w:r>
        <w:rPr>
          <w:lang w:val="en-US"/>
        </w:rPr>
        <w:t xml:space="preserve"> </w:t>
      </w:r>
    </w:p>
    <w:p w:rsidR="000E56D0" w:rsidRPr="00227280" w:rsidRDefault="000E56D0" w:rsidP="000E56D0">
      <w:pPr>
        <w:rPr>
          <w:lang w:val="en-US"/>
        </w:rPr>
      </w:pPr>
      <w:r w:rsidRPr="00227280">
        <w:rPr>
          <w:lang w:val="en-US"/>
        </w:rPr>
        <w:t xml:space="preserve">Ecological economics (also called eco-economics, </w:t>
      </w:r>
      <w:proofErr w:type="spellStart"/>
      <w:r w:rsidRPr="00227280">
        <w:rPr>
          <w:lang w:val="en-US"/>
        </w:rPr>
        <w:t>ecolonomy</w:t>
      </w:r>
      <w:proofErr w:type="spellEnd"/>
      <w:r w:rsidRPr="00227280">
        <w:rPr>
          <w:lang w:val="en-US"/>
        </w:rPr>
        <w:t xml:space="preserve"> or </w:t>
      </w:r>
      <w:proofErr w:type="spellStart"/>
      <w:r w:rsidRPr="00227280">
        <w:rPr>
          <w:lang w:val="en-US"/>
        </w:rPr>
        <w:t>bioeconomics</w:t>
      </w:r>
      <w:proofErr w:type="spellEnd"/>
      <w:r w:rsidRPr="00227280">
        <w:rPr>
          <w:lang w:val="en-US"/>
        </w:rPr>
        <w:t xml:space="preserve"> of </w:t>
      </w:r>
      <w:proofErr w:type="spellStart"/>
      <w:r w:rsidRPr="00227280">
        <w:rPr>
          <w:lang w:val="en-US"/>
        </w:rPr>
        <w:t>Georgescu-Roegen</w:t>
      </w:r>
      <w:proofErr w:type="spellEnd"/>
      <w:r w:rsidRPr="00227280">
        <w:rPr>
          <w:lang w:val="en-US"/>
        </w:rPr>
        <w:t xml:space="preserve">) is both a </w:t>
      </w:r>
      <w:proofErr w:type="spellStart"/>
      <w:r w:rsidRPr="00227280">
        <w:rPr>
          <w:lang w:val="en-US"/>
        </w:rPr>
        <w:t>transdisciplinaryand</w:t>
      </w:r>
      <w:proofErr w:type="spellEnd"/>
      <w:r w:rsidRPr="00227280">
        <w:rPr>
          <w:lang w:val="en-US"/>
        </w:rPr>
        <w:t xml:space="preserve"> an interdisciplinary field of academic research addressing the interdependence and </w:t>
      </w:r>
      <w:proofErr w:type="spellStart"/>
      <w:r w:rsidRPr="00227280">
        <w:rPr>
          <w:lang w:val="en-US"/>
        </w:rPr>
        <w:t>coevolution</w:t>
      </w:r>
      <w:proofErr w:type="spellEnd"/>
      <w:r w:rsidRPr="00227280">
        <w:rPr>
          <w:lang w:val="en-US"/>
        </w:rPr>
        <w:t xml:space="preserve"> of human economies and natural ecosystems, both </w:t>
      </w:r>
      <w:proofErr w:type="spellStart"/>
      <w:r w:rsidRPr="00227280">
        <w:rPr>
          <w:lang w:val="en-US"/>
        </w:rPr>
        <w:t>intertemporally</w:t>
      </w:r>
      <w:proofErr w:type="spellEnd"/>
      <w:r w:rsidRPr="00227280">
        <w:rPr>
          <w:lang w:val="en-US"/>
        </w:rPr>
        <w:t xml:space="preserve"> and spatially.[1] By treating the economy as a subsystem of Earth's larger ecosystem, and by emphasizing the preservation of natural capital, the field of ecological economics is differentiated from environmental economics, which is the mainstream economic analysis of the environment.[2] One survey of German economists found that ecological and environmental economics are different schools of economic thought, with ecological economists emphasizing strong sustainability and rejecting the proposition that natural capital can be substituted by human-made capital (see the section on Weak versus strong sustainability below).[3]</w:t>
      </w:r>
    </w:p>
    <w:p w:rsidR="000E56D0" w:rsidRPr="00227280" w:rsidRDefault="000E56D0" w:rsidP="000E56D0">
      <w:pPr>
        <w:rPr>
          <w:lang w:val="en-US"/>
        </w:rPr>
      </w:pPr>
      <w:r w:rsidRPr="00227280">
        <w:rPr>
          <w:lang w:val="en-US"/>
        </w:rPr>
        <w:t>Ecological economics was founded in the 1980s as a modern discipline on the works of and interactions between various European and American academics (see the section on History and development below). The related field of green economics is, in general, a more politically applied form of the subject</w:t>
      </w:r>
      <w:proofErr w:type="gramStart"/>
      <w:r w:rsidRPr="00227280">
        <w:rPr>
          <w:lang w:val="en-US"/>
        </w:rPr>
        <w:t>.[</w:t>
      </w:r>
      <w:proofErr w:type="gramEnd"/>
      <w:r w:rsidRPr="00227280">
        <w:rPr>
          <w:lang w:val="en-US"/>
        </w:rPr>
        <w:t>4][5]</w:t>
      </w:r>
    </w:p>
    <w:p w:rsidR="000E56D0" w:rsidRDefault="000E56D0" w:rsidP="000E56D0">
      <w:pPr>
        <w:rPr>
          <w:lang w:val="en-US"/>
        </w:rPr>
      </w:pPr>
      <w:r w:rsidRPr="00227280">
        <w:rPr>
          <w:lang w:val="en-US"/>
        </w:rPr>
        <w:t xml:space="preserve">According to ecological economist </w:t>
      </w:r>
      <w:proofErr w:type="spellStart"/>
      <w:r w:rsidRPr="00227280">
        <w:rPr>
          <w:lang w:val="en-US"/>
        </w:rPr>
        <w:t>Malte</w:t>
      </w:r>
      <w:proofErr w:type="spellEnd"/>
      <w:r w:rsidRPr="00227280">
        <w:rPr>
          <w:lang w:val="en-US"/>
        </w:rPr>
        <w:t xml:space="preserve"> Faber, ecological economics is defined by its focus on nature, justice, and time. Issues of intergenerational equity, irreversibility of environmental change, uncertainty of long-term outcomes, and sustainable development guide ecological economic analysis and valuation.[6] Ecological economists have questioned fundamental mainstream economic approaches such as cost-benefit analysis, and the </w:t>
      </w:r>
      <w:proofErr w:type="spellStart"/>
      <w:r w:rsidRPr="00227280">
        <w:rPr>
          <w:lang w:val="en-US"/>
        </w:rPr>
        <w:t>separability</w:t>
      </w:r>
      <w:proofErr w:type="spellEnd"/>
      <w:r w:rsidRPr="00227280">
        <w:rPr>
          <w:lang w:val="en-US"/>
        </w:rPr>
        <w:t xml:space="preserve"> of economic values from scientific research, contending that economics is unavoidably normative rather than positive (i.e. descriptive).[7] Positional analysis, which attempts to incorporate time and justice issues, is proposed as an alternative.[8][9] Ecological economics shares many of its perspectives with feminist economics, including the focus on sustainability, nature, justice and care values.[10]Ecological economics (also called eco-economics, </w:t>
      </w:r>
      <w:proofErr w:type="spellStart"/>
      <w:r w:rsidRPr="00227280">
        <w:rPr>
          <w:lang w:val="en-US"/>
        </w:rPr>
        <w:t>ecolonomy</w:t>
      </w:r>
      <w:proofErr w:type="spellEnd"/>
      <w:r w:rsidRPr="00227280">
        <w:rPr>
          <w:lang w:val="en-US"/>
        </w:rPr>
        <w:t xml:space="preserve"> or </w:t>
      </w:r>
      <w:proofErr w:type="spellStart"/>
      <w:r w:rsidRPr="00227280">
        <w:rPr>
          <w:lang w:val="en-US"/>
        </w:rPr>
        <w:t>bioeconomics</w:t>
      </w:r>
      <w:proofErr w:type="spellEnd"/>
      <w:r w:rsidRPr="00227280">
        <w:rPr>
          <w:lang w:val="en-US"/>
        </w:rPr>
        <w:t xml:space="preserve"> of </w:t>
      </w:r>
      <w:proofErr w:type="spellStart"/>
      <w:r w:rsidRPr="00227280">
        <w:rPr>
          <w:lang w:val="en-US"/>
        </w:rPr>
        <w:t>Georgescu-Roegen</w:t>
      </w:r>
      <w:proofErr w:type="spellEnd"/>
      <w:r w:rsidRPr="00227280">
        <w:rPr>
          <w:lang w:val="en-US"/>
        </w:rPr>
        <w:t xml:space="preserve">) is both a </w:t>
      </w:r>
      <w:proofErr w:type="spellStart"/>
      <w:r w:rsidRPr="00227280">
        <w:rPr>
          <w:lang w:val="en-US"/>
        </w:rPr>
        <w:t>transdisciplinary</w:t>
      </w:r>
      <w:proofErr w:type="spellEnd"/>
      <w:r w:rsidRPr="00227280">
        <w:rPr>
          <w:lang w:val="en-US"/>
        </w:rPr>
        <w:t xml:space="preserve"> and an interdisciplinary field of academic research addressing the interdependence and </w:t>
      </w:r>
      <w:proofErr w:type="spellStart"/>
      <w:r w:rsidRPr="00227280">
        <w:rPr>
          <w:lang w:val="en-US"/>
        </w:rPr>
        <w:t>coevolution</w:t>
      </w:r>
      <w:proofErr w:type="spellEnd"/>
      <w:r w:rsidRPr="00227280">
        <w:rPr>
          <w:lang w:val="en-US"/>
        </w:rPr>
        <w:t xml:space="preserve"> of human economies and natural ecosystems, both </w:t>
      </w:r>
      <w:proofErr w:type="spellStart"/>
      <w:r w:rsidRPr="00227280">
        <w:rPr>
          <w:lang w:val="en-US"/>
        </w:rPr>
        <w:t>intertemporally</w:t>
      </w:r>
      <w:proofErr w:type="spellEnd"/>
      <w:r w:rsidRPr="00227280">
        <w:rPr>
          <w:lang w:val="en-US"/>
        </w:rPr>
        <w:t xml:space="preserve"> and spatially.[1] By treating the economy as a subsystem of Earth's larger ecosystem, and by emphasizing the preservation of natural capital, the field of ecological economics is differentiated from environmental economics, which is the mainstream economic analysis of the environment.[2] One survey of German economists found that ecological and environmental economics are different schools of economic thought, with ecological economists emphasizing strong sustainability and rejecting the proposition that natural capital can be substituted by human-made capital (see the section on Weak versus strong sustainability below).[3]</w:t>
      </w:r>
    </w:p>
    <w:p w:rsidR="000E56D0" w:rsidRDefault="000E56D0">
      <w:pPr>
        <w:spacing w:after="200" w:line="276" w:lineRule="auto"/>
        <w:ind w:firstLine="0"/>
        <w:rPr>
          <w:lang w:val="en-US"/>
        </w:rPr>
      </w:pPr>
      <w:r>
        <w:rPr>
          <w:lang w:val="en-US"/>
        </w:rPr>
        <w:br w:type="page"/>
      </w:r>
    </w:p>
    <w:p w:rsidR="000E56D0" w:rsidRDefault="000E56D0" w:rsidP="000E56D0">
      <w:pPr>
        <w:rPr>
          <w:lang w:val="en-US"/>
        </w:rPr>
      </w:pPr>
    </w:p>
    <w:tbl>
      <w:tblPr>
        <w:tblStyle w:val="a3"/>
        <w:tblW w:w="17042" w:type="dxa"/>
        <w:tblLook w:val="04A0"/>
      </w:tblPr>
      <w:tblGrid>
        <w:gridCol w:w="1704"/>
        <w:gridCol w:w="1704"/>
        <w:gridCol w:w="1704"/>
        <w:gridCol w:w="1704"/>
        <w:gridCol w:w="1704"/>
        <w:gridCol w:w="1704"/>
        <w:gridCol w:w="1704"/>
        <w:gridCol w:w="1704"/>
        <w:gridCol w:w="1705"/>
        <w:gridCol w:w="1705"/>
      </w:tblGrid>
      <w:tr w:rsidR="000E56D0" w:rsidTr="000E56D0">
        <w:tc>
          <w:tcPr>
            <w:tcW w:w="1704" w:type="dxa"/>
          </w:tcPr>
          <w:p w:rsidR="000E56D0" w:rsidRDefault="000E56D0" w:rsidP="00AD7ECE">
            <w:pPr>
              <w:ind w:firstLine="0"/>
              <w:rPr>
                <w:lang w:val="en-US"/>
              </w:rPr>
            </w:pPr>
            <w:r>
              <w:rPr>
                <w:lang w:val="en-US"/>
              </w:rPr>
              <w:t>LESSON</w:t>
            </w:r>
          </w:p>
        </w:tc>
        <w:tc>
          <w:tcPr>
            <w:tcW w:w="1704" w:type="dxa"/>
          </w:tcPr>
          <w:p w:rsidR="000E56D0" w:rsidRDefault="000E56D0" w:rsidP="00AD7ECE">
            <w:pPr>
              <w:ind w:firstLine="0"/>
              <w:rPr>
                <w:lang w:val="en-US"/>
              </w:rPr>
            </w:pPr>
            <w:r>
              <w:rPr>
                <w:lang w:val="en-US"/>
              </w:rPr>
              <w:t xml:space="preserve">TOPIC </w:t>
            </w:r>
          </w:p>
        </w:tc>
        <w:tc>
          <w:tcPr>
            <w:tcW w:w="1704" w:type="dxa"/>
          </w:tcPr>
          <w:p w:rsidR="000E56D0" w:rsidRDefault="000E56D0" w:rsidP="00AD7ECE">
            <w:pPr>
              <w:ind w:firstLine="0"/>
              <w:rPr>
                <w:lang w:val="en-US"/>
              </w:rPr>
            </w:pPr>
            <w:r>
              <w:rPr>
                <w:lang w:val="en-US"/>
              </w:rPr>
              <w:t xml:space="preserve">ASSIGNMENT </w:t>
            </w:r>
          </w:p>
        </w:tc>
        <w:tc>
          <w:tcPr>
            <w:tcW w:w="1704" w:type="dxa"/>
          </w:tcPr>
          <w:p w:rsidR="000E56D0" w:rsidRDefault="000E56D0" w:rsidP="00AD7ECE">
            <w:pPr>
              <w:ind w:firstLine="0"/>
              <w:rPr>
                <w:lang w:val="en-US"/>
              </w:rPr>
            </w:pPr>
            <w:r>
              <w:rPr>
                <w:lang w:val="en-US"/>
              </w:rPr>
              <w:t>POINTS</w:t>
            </w:r>
          </w:p>
        </w:tc>
        <w:tc>
          <w:tcPr>
            <w:tcW w:w="1704" w:type="dxa"/>
          </w:tcPr>
          <w:p w:rsidR="000E56D0" w:rsidRDefault="000E56D0" w:rsidP="00AD7ECE">
            <w:pPr>
              <w:ind w:firstLine="0"/>
              <w:rPr>
                <w:lang w:val="en-US"/>
              </w:rPr>
            </w:pPr>
            <w:r>
              <w:rPr>
                <w:lang w:val="en-US"/>
              </w:rPr>
              <w:t xml:space="preserve">DUE </w:t>
            </w:r>
          </w:p>
        </w:tc>
        <w:tc>
          <w:tcPr>
            <w:tcW w:w="1704" w:type="dxa"/>
            <w:vMerge w:val="restart"/>
            <w:tcBorders>
              <w:top w:val="nil"/>
            </w:tcBorders>
          </w:tcPr>
          <w:p w:rsidR="000E56D0" w:rsidRDefault="000E56D0" w:rsidP="000E56D0">
            <w:pPr>
              <w:ind w:firstLine="0"/>
              <w:rPr>
                <w:lang w:val="en-US"/>
              </w:rPr>
            </w:pPr>
          </w:p>
        </w:tc>
        <w:tc>
          <w:tcPr>
            <w:tcW w:w="1704" w:type="dxa"/>
          </w:tcPr>
          <w:p w:rsidR="000E56D0" w:rsidRDefault="000E56D0" w:rsidP="000E56D0">
            <w:pPr>
              <w:ind w:firstLine="0"/>
              <w:rPr>
                <w:lang w:val="en-US"/>
              </w:rPr>
            </w:pPr>
          </w:p>
        </w:tc>
        <w:tc>
          <w:tcPr>
            <w:tcW w:w="1704" w:type="dxa"/>
          </w:tcPr>
          <w:p w:rsidR="000E56D0" w:rsidRDefault="000E56D0" w:rsidP="000E56D0">
            <w:pPr>
              <w:ind w:firstLine="0"/>
              <w:rPr>
                <w:lang w:val="en-US"/>
              </w:rPr>
            </w:pPr>
          </w:p>
        </w:tc>
        <w:tc>
          <w:tcPr>
            <w:tcW w:w="1705" w:type="dxa"/>
          </w:tcPr>
          <w:p w:rsidR="000E56D0" w:rsidRDefault="000E56D0" w:rsidP="000E56D0">
            <w:pPr>
              <w:ind w:firstLine="0"/>
              <w:rPr>
                <w:lang w:val="en-US"/>
              </w:rPr>
            </w:pPr>
          </w:p>
        </w:tc>
        <w:tc>
          <w:tcPr>
            <w:tcW w:w="1705" w:type="dxa"/>
          </w:tcPr>
          <w:p w:rsidR="000E56D0" w:rsidRDefault="000E56D0" w:rsidP="000E56D0">
            <w:pPr>
              <w:ind w:firstLine="0"/>
              <w:rPr>
                <w:lang w:val="en-US"/>
              </w:rPr>
            </w:pPr>
          </w:p>
        </w:tc>
      </w:tr>
      <w:tr w:rsidR="000E56D0" w:rsidTr="000E56D0">
        <w:trPr>
          <w:trHeight w:val="300"/>
        </w:trPr>
        <w:tc>
          <w:tcPr>
            <w:tcW w:w="1704" w:type="dxa"/>
            <w:vMerge w:val="restart"/>
          </w:tcPr>
          <w:p w:rsidR="000E56D0" w:rsidRDefault="000E56D0" w:rsidP="00AD7ECE">
            <w:pPr>
              <w:ind w:firstLine="0"/>
              <w:rPr>
                <w:lang w:val="en-US"/>
              </w:rPr>
            </w:pPr>
            <w:r>
              <w:rPr>
                <w:lang w:val="en-US"/>
              </w:rPr>
              <w:t xml:space="preserve">1 </w:t>
            </w:r>
          </w:p>
        </w:tc>
        <w:tc>
          <w:tcPr>
            <w:tcW w:w="1704" w:type="dxa"/>
            <w:vMerge w:val="restart"/>
          </w:tcPr>
          <w:p w:rsidR="000E56D0" w:rsidRDefault="000E56D0" w:rsidP="00AD7ECE">
            <w:pPr>
              <w:ind w:firstLine="0"/>
              <w:rPr>
                <w:lang w:val="en-US"/>
              </w:rPr>
            </w:pPr>
            <w:r>
              <w:rPr>
                <w:lang w:val="en-US"/>
              </w:rPr>
              <w:t xml:space="preserve">What it distance learning </w:t>
            </w:r>
          </w:p>
        </w:tc>
        <w:tc>
          <w:tcPr>
            <w:tcW w:w="1704" w:type="dxa"/>
          </w:tcPr>
          <w:p w:rsidR="000E56D0" w:rsidRDefault="000E56D0" w:rsidP="00AD7ECE">
            <w:pPr>
              <w:ind w:firstLine="0"/>
              <w:rPr>
                <w:lang w:val="en-US"/>
              </w:rPr>
            </w:pPr>
            <w:r>
              <w:rPr>
                <w:lang w:val="en-US"/>
              </w:rPr>
              <w:t xml:space="preserve">Wiki 1 </w:t>
            </w:r>
          </w:p>
        </w:tc>
        <w:tc>
          <w:tcPr>
            <w:tcW w:w="1704" w:type="dxa"/>
          </w:tcPr>
          <w:p w:rsidR="000E56D0" w:rsidRDefault="000E56D0" w:rsidP="00AD7ECE">
            <w:pPr>
              <w:ind w:firstLine="0"/>
              <w:rPr>
                <w:lang w:val="en-US"/>
              </w:rPr>
            </w:pPr>
            <w:r>
              <w:rPr>
                <w:lang w:val="en-US"/>
              </w:rPr>
              <w:t>10</w:t>
            </w:r>
          </w:p>
        </w:tc>
        <w:tc>
          <w:tcPr>
            <w:tcW w:w="1704" w:type="dxa"/>
          </w:tcPr>
          <w:p w:rsidR="000E56D0" w:rsidRDefault="000E56D0" w:rsidP="00AD7ECE">
            <w:pPr>
              <w:ind w:firstLine="0"/>
              <w:rPr>
                <w:lang w:val="en-US"/>
              </w:rPr>
            </w:pPr>
            <w:r>
              <w:rPr>
                <w:lang w:val="en-US"/>
              </w:rPr>
              <w:t>March 10</w:t>
            </w:r>
          </w:p>
        </w:tc>
        <w:tc>
          <w:tcPr>
            <w:tcW w:w="1704" w:type="dxa"/>
            <w:vMerge/>
          </w:tcPr>
          <w:p w:rsidR="000E56D0" w:rsidRDefault="000E56D0" w:rsidP="000E56D0">
            <w:pPr>
              <w:ind w:firstLine="0"/>
              <w:rPr>
                <w:lang w:val="en-US"/>
              </w:rPr>
            </w:pPr>
          </w:p>
        </w:tc>
        <w:tc>
          <w:tcPr>
            <w:tcW w:w="1704" w:type="dxa"/>
            <w:vMerge w:val="restart"/>
          </w:tcPr>
          <w:p w:rsidR="000E56D0" w:rsidRDefault="000E56D0" w:rsidP="000E56D0">
            <w:pPr>
              <w:ind w:firstLine="0"/>
              <w:rPr>
                <w:lang w:val="en-US"/>
              </w:rPr>
            </w:pPr>
          </w:p>
        </w:tc>
        <w:tc>
          <w:tcPr>
            <w:tcW w:w="1704" w:type="dxa"/>
            <w:tcBorders>
              <w:bottom w:val="single" w:sz="4" w:space="0" w:color="auto"/>
            </w:tcBorders>
          </w:tcPr>
          <w:p w:rsidR="000E56D0" w:rsidRDefault="000E56D0" w:rsidP="000E56D0">
            <w:pPr>
              <w:ind w:firstLine="0"/>
              <w:rPr>
                <w:lang w:val="en-US"/>
              </w:rPr>
            </w:pPr>
          </w:p>
        </w:tc>
        <w:tc>
          <w:tcPr>
            <w:tcW w:w="1705" w:type="dxa"/>
            <w:tcBorders>
              <w:bottom w:val="single" w:sz="4" w:space="0" w:color="auto"/>
            </w:tcBorders>
          </w:tcPr>
          <w:p w:rsidR="000E56D0" w:rsidRDefault="000E56D0" w:rsidP="000E56D0">
            <w:pPr>
              <w:ind w:firstLine="0"/>
              <w:rPr>
                <w:lang w:val="en-US"/>
              </w:rPr>
            </w:pPr>
          </w:p>
        </w:tc>
        <w:tc>
          <w:tcPr>
            <w:tcW w:w="1705" w:type="dxa"/>
            <w:tcBorders>
              <w:bottom w:val="single" w:sz="4" w:space="0" w:color="auto"/>
            </w:tcBorders>
          </w:tcPr>
          <w:p w:rsidR="000E56D0" w:rsidRDefault="000E56D0" w:rsidP="000E56D0">
            <w:pPr>
              <w:ind w:firstLine="0"/>
              <w:rPr>
                <w:lang w:val="en-US"/>
              </w:rPr>
            </w:pPr>
          </w:p>
        </w:tc>
      </w:tr>
      <w:tr w:rsidR="000E56D0" w:rsidTr="000E56D0">
        <w:trPr>
          <w:trHeight w:val="255"/>
        </w:trPr>
        <w:tc>
          <w:tcPr>
            <w:tcW w:w="1704" w:type="dxa"/>
            <w:vMerge/>
          </w:tcPr>
          <w:p w:rsidR="000E56D0" w:rsidRDefault="000E56D0" w:rsidP="00AD7ECE">
            <w:pPr>
              <w:ind w:firstLine="0"/>
              <w:rPr>
                <w:lang w:val="en-US"/>
              </w:rPr>
            </w:pPr>
          </w:p>
        </w:tc>
        <w:tc>
          <w:tcPr>
            <w:tcW w:w="1704" w:type="dxa"/>
            <w:vMerge/>
          </w:tcPr>
          <w:p w:rsidR="000E56D0" w:rsidRDefault="000E56D0" w:rsidP="00AD7ECE">
            <w:pPr>
              <w:ind w:firstLine="0"/>
              <w:rPr>
                <w:lang w:val="en-US"/>
              </w:rPr>
            </w:pPr>
          </w:p>
        </w:tc>
        <w:tc>
          <w:tcPr>
            <w:tcW w:w="1704" w:type="dxa"/>
          </w:tcPr>
          <w:p w:rsidR="000E56D0" w:rsidRDefault="000E56D0" w:rsidP="00AD7ECE">
            <w:pPr>
              <w:ind w:firstLine="0"/>
              <w:rPr>
                <w:lang w:val="en-US"/>
              </w:rPr>
            </w:pPr>
            <w:r>
              <w:rPr>
                <w:lang w:val="en-US"/>
              </w:rPr>
              <w:t>presentation</w:t>
            </w:r>
          </w:p>
        </w:tc>
        <w:tc>
          <w:tcPr>
            <w:tcW w:w="1704" w:type="dxa"/>
          </w:tcPr>
          <w:p w:rsidR="000E56D0" w:rsidRDefault="000E56D0" w:rsidP="00AD7ECE">
            <w:pPr>
              <w:ind w:firstLine="0"/>
              <w:rPr>
                <w:lang w:val="en-US"/>
              </w:rPr>
            </w:pPr>
            <w:r>
              <w:rPr>
                <w:lang w:val="en-US"/>
              </w:rPr>
              <w:t>20</w:t>
            </w:r>
          </w:p>
        </w:tc>
        <w:tc>
          <w:tcPr>
            <w:tcW w:w="1704" w:type="dxa"/>
          </w:tcPr>
          <w:p w:rsidR="000E56D0" w:rsidRDefault="000E56D0" w:rsidP="00AD7ECE">
            <w:pPr>
              <w:ind w:firstLine="0"/>
              <w:rPr>
                <w:lang w:val="en-US"/>
              </w:rPr>
            </w:pPr>
          </w:p>
        </w:tc>
        <w:tc>
          <w:tcPr>
            <w:tcW w:w="1704" w:type="dxa"/>
            <w:vMerge/>
          </w:tcPr>
          <w:p w:rsidR="000E56D0" w:rsidRDefault="000E56D0" w:rsidP="000E56D0">
            <w:pPr>
              <w:ind w:firstLine="0"/>
              <w:rPr>
                <w:lang w:val="en-US"/>
              </w:rPr>
            </w:pPr>
          </w:p>
        </w:tc>
        <w:tc>
          <w:tcPr>
            <w:tcW w:w="1704" w:type="dxa"/>
            <w:vMerge/>
          </w:tcPr>
          <w:p w:rsidR="000E56D0" w:rsidRDefault="000E56D0" w:rsidP="000E56D0">
            <w:pPr>
              <w:ind w:firstLine="0"/>
              <w:rPr>
                <w:lang w:val="en-US"/>
              </w:rPr>
            </w:pPr>
          </w:p>
        </w:tc>
        <w:tc>
          <w:tcPr>
            <w:tcW w:w="1704" w:type="dxa"/>
            <w:tcBorders>
              <w:top w:val="single" w:sz="4" w:space="0" w:color="auto"/>
            </w:tcBorders>
          </w:tcPr>
          <w:p w:rsidR="000E56D0" w:rsidRDefault="000E56D0" w:rsidP="000E56D0">
            <w:pPr>
              <w:ind w:firstLine="0"/>
              <w:rPr>
                <w:lang w:val="en-US"/>
              </w:rPr>
            </w:pPr>
          </w:p>
        </w:tc>
        <w:tc>
          <w:tcPr>
            <w:tcW w:w="1705" w:type="dxa"/>
            <w:tcBorders>
              <w:top w:val="single" w:sz="4" w:space="0" w:color="auto"/>
            </w:tcBorders>
          </w:tcPr>
          <w:p w:rsidR="000E56D0" w:rsidRDefault="000E56D0" w:rsidP="000E56D0">
            <w:pPr>
              <w:ind w:firstLine="0"/>
              <w:rPr>
                <w:lang w:val="en-US"/>
              </w:rPr>
            </w:pPr>
          </w:p>
        </w:tc>
        <w:tc>
          <w:tcPr>
            <w:tcW w:w="1705" w:type="dxa"/>
            <w:tcBorders>
              <w:top w:val="single" w:sz="4" w:space="0" w:color="auto"/>
            </w:tcBorders>
          </w:tcPr>
          <w:p w:rsidR="000E56D0" w:rsidRDefault="000E56D0" w:rsidP="000E56D0">
            <w:pPr>
              <w:ind w:firstLine="0"/>
              <w:rPr>
                <w:lang w:val="en-US"/>
              </w:rPr>
            </w:pPr>
          </w:p>
        </w:tc>
      </w:tr>
      <w:tr w:rsidR="000E56D0" w:rsidTr="000E56D0">
        <w:trPr>
          <w:trHeight w:val="1148"/>
        </w:trPr>
        <w:tc>
          <w:tcPr>
            <w:tcW w:w="1704" w:type="dxa"/>
          </w:tcPr>
          <w:p w:rsidR="000E56D0" w:rsidRDefault="000E56D0" w:rsidP="00AD7ECE">
            <w:pPr>
              <w:ind w:firstLine="0"/>
              <w:rPr>
                <w:lang w:val="en-US"/>
              </w:rPr>
            </w:pPr>
            <w:r>
              <w:rPr>
                <w:lang w:val="en-US"/>
              </w:rPr>
              <w:t>2</w:t>
            </w:r>
          </w:p>
        </w:tc>
        <w:tc>
          <w:tcPr>
            <w:tcW w:w="1704" w:type="dxa"/>
          </w:tcPr>
          <w:p w:rsidR="000E56D0" w:rsidRDefault="000E56D0" w:rsidP="00AD7ECE">
            <w:pPr>
              <w:ind w:firstLine="0"/>
              <w:rPr>
                <w:lang w:val="en-US"/>
              </w:rPr>
            </w:pPr>
            <w:r>
              <w:rPr>
                <w:lang w:val="en-US"/>
              </w:rPr>
              <w:t xml:space="preserve">History and theories </w:t>
            </w:r>
          </w:p>
        </w:tc>
        <w:tc>
          <w:tcPr>
            <w:tcW w:w="1704" w:type="dxa"/>
          </w:tcPr>
          <w:p w:rsidR="000E56D0" w:rsidRDefault="000E56D0" w:rsidP="00AD7ECE">
            <w:pPr>
              <w:ind w:firstLine="0"/>
              <w:rPr>
                <w:lang w:val="en-US"/>
              </w:rPr>
            </w:pPr>
            <w:r>
              <w:rPr>
                <w:lang w:val="en-US"/>
              </w:rPr>
              <w:t xml:space="preserve">Brief paper </w:t>
            </w:r>
          </w:p>
        </w:tc>
        <w:tc>
          <w:tcPr>
            <w:tcW w:w="1704" w:type="dxa"/>
          </w:tcPr>
          <w:p w:rsidR="000E56D0" w:rsidRDefault="000E56D0" w:rsidP="00AD7ECE">
            <w:pPr>
              <w:ind w:firstLine="0"/>
              <w:rPr>
                <w:lang w:val="en-US"/>
              </w:rPr>
            </w:pPr>
            <w:r>
              <w:rPr>
                <w:lang w:val="en-US"/>
              </w:rPr>
              <w:t>20</w:t>
            </w:r>
          </w:p>
        </w:tc>
        <w:tc>
          <w:tcPr>
            <w:tcW w:w="1704" w:type="dxa"/>
          </w:tcPr>
          <w:p w:rsidR="000E56D0" w:rsidRDefault="000E56D0" w:rsidP="00AD7ECE">
            <w:pPr>
              <w:ind w:firstLine="0"/>
              <w:rPr>
                <w:lang w:val="en-US"/>
              </w:rPr>
            </w:pPr>
            <w:r>
              <w:rPr>
                <w:lang w:val="en-US"/>
              </w:rPr>
              <w:t>March 24</w:t>
            </w:r>
          </w:p>
        </w:tc>
        <w:tc>
          <w:tcPr>
            <w:tcW w:w="1704" w:type="dxa"/>
            <w:vMerge/>
          </w:tcPr>
          <w:p w:rsidR="000E56D0" w:rsidRDefault="000E56D0" w:rsidP="000E56D0">
            <w:pPr>
              <w:ind w:firstLine="0"/>
              <w:rPr>
                <w:lang w:val="en-US"/>
              </w:rPr>
            </w:pPr>
          </w:p>
        </w:tc>
        <w:tc>
          <w:tcPr>
            <w:tcW w:w="1704" w:type="dxa"/>
          </w:tcPr>
          <w:p w:rsidR="000E56D0" w:rsidRDefault="000E56D0" w:rsidP="000E56D0">
            <w:pPr>
              <w:ind w:firstLine="0"/>
              <w:rPr>
                <w:lang w:val="en-US"/>
              </w:rPr>
            </w:pPr>
          </w:p>
        </w:tc>
        <w:tc>
          <w:tcPr>
            <w:tcW w:w="1704" w:type="dxa"/>
          </w:tcPr>
          <w:p w:rsidR="000E56D0" w:rsidRDefault="000E56D0" w:rsidP="000E56D0">
            <w:pPr>
              <w:ind w:firstLine="0"/>
              <w:rPr>
                <w:lang w:val="en-US"/>
              </w:rPr>
            </w:pPr>
          </w:p>
        </w:tc>
        <w:tc>
          <w:tcPr>
            <w:tcW w:w="1705" w:type="dxa"/>
          </w:tcPr>
          <w:p w:rsidR="000E56D0" w:rsidRDefault="000E56D0" w:rsidP="000E56D0">
            <w:pPr>
              <w:ind w:firstLine="0"/>
              <w:rPr>
                <w:lang w:val="en-US"/>
              </w:rPr>
            </w:pPr>
          </w:p>
        </w:tc>
        <w:tc>
          <w:tcPr>
            <w:tcW w:w="1705" w:type="dxa"/>
          </w:tcPr>
          <w:p w:rsidR="000E56D0" w:rsidRDefault="000E56D0" w:rsidP="000E56D0">
            <w:pPr>
              <w:ind w:firstLine="0"/>
              <w:rPr>
                <w:lang w:val="en-US"/>
              </w:rPr>
            </w:pPr>
          </w:p>
        </w:tc>
      </w:tr>
      <w:tr w:rsidR="000E56D0" w:rsidTr="00F216F4">
        <w:trPr>
          <w:trHeight w:val="180"/>
        </w:trPr>
        <w:tc>
          <w:tcPr>
            <w:tcW w:w="8520" w:type="dxa"/>
            <w:gridSpan w:val="5"/>
          </w:tcPr>
          <w:p w:rsidR="000E56D0" w:rsidRDefault="000E56D0" w:rsidP="00302621">
            <w:pPr>
              <w:ind w:firstLine="0"/>
              <w:jc w:val="center"/>
              <w:rPr>
                <w:lang w:val="en-US"/>
              </w:rPr>
            </w:pPr>
            <w:r>
              <w:rPr>
                <w:lang w:val="en-US"/>
              </w:rPr>
              <w:t>Spring break</w:t>
            </w:r>
          </w:p>
        </w:tc>
        <w:tc>
          <w:tcPr>
            <w:tcW w:w="1704" w:type="dxa"/>
            <w:vMerge/>
          </w:tcPr>
          <w:p w:rsidR="000E56D0" w:rsidRDefault="000E56D0" w:rsidP="000E56D0">
            <w:pPr>
              <w:ind w:firstLine="0"/>
              <w:rPr>
                <w:lang w:val="en-US"/>
              </w:rPr>
            </w:pPr>
          </w:p>
        </w:tc>
        <w:tc>
          <w:tcPr>
            <w:tcW w:w="1704" w:type="dxa"/>
            <w:vMerge w:val="restart"/>
          </w:tcPr>
          <w:p w:rsidR="000E56D0" w:rsidRDefault="000E56D0" w:rsidP="000E56D0">
            <w:pPr>
              <w:ind w:firstLine="0"/>
              <w:rPr>
                <w:lang w:val="en-US"/>
              </w:rPr>
            </w:pPr>
          </w:p>
        </w:tc>
        <w:tc>
          <w:tcPr>
            <w:tcW w:w="1704" w:type="dxa"/>
            <w:tcBorders>
              <w:bottom w:val="single" w:sz="4" w:space="0" w:color="auto"/>
            </w:tcBorders>
          </w:tcPr>
          <w:p w:rsidR="000E56D0" w:rsidRDefault="000E56D0" w:rsidP="000E56D0">
            <w:pPr>
              <w:ind w:firstLine="0"/>
              <w:rPr>
                <w:lang w:val="en-US"/>
              </w:rPr>
            </w:pPr>
          </w:p>
        </w:tc>
        <w:tc>
          <w:tcPr>
            <w:tcW w:w="1705" w:type="dxa"/>
            <w:tcBorders>
              <w:bottom w:val="single" w:sz="4" w:space="0" w:color="auto"/>
            </w:tcBorders>
          </w:tcPr>
          <w:p w:rsidR="000E56D0" w:rsidRDefault="000E56D0" w:rsidP="000E56D0">
            <w:pPr>
              <w:ind w:firstLine="0"/>
              <w:rPr>
                <w:lang w:val="en-US"/>
              </w:rPr>
            </w:pPr>
          </w:p>
        </w:tc>
        <w:tc>
          <w:tcPr>
            <w:tcW w:w="1705" w:type="dxa"/>
            <w:tcBorders>
              <w:bottom w:val="single" w:sz="4" w:space="0" w:color="auto"/>
            </w:tcBorders>
          </w:tcPr>
          <w:p w:rsidR="000E56D0" w:rsidRDefault="000E56D0" w:rsidP="000E56D0">
            <w:pPr>
              <w:ind w:firstLine="0"/>
              <w:rPr>
                <w:lang w:val="en-US"/>
              </w:rPr>
            </w:pPr>
          </w:p>
        </w:tc>
      </w:tr>
      <w:tr w:rsidR="000E56D0" w:rsidTr="000E56D0">
        <w:trPr>
          <w:trHeight w:val="375"/>
        </w:trPr>
        <w:tc>
          <w:tcPr>
            <w:tcW w:w="1704" w:type="dxa"/>
            <w:vMerge w:val="restart"/>
          </w:tcPr>
          <w:p w:rsidR="000E56D0" w:rsidRDefault="000E56D0" w:rsidP="00AD7ECE">
            <w:pPr>
              <w:ind w:firstLine="0"/>
              <w:rPr>
                <w:lang w:val="en-US"/>
              </w:rPr>
            </w:pPr>
            <w:r>
              <w:rPr>
                <w:lang w:val="en-US"/>
              </w:rPr>
              <w:t>3</w:t>
            </w:r>
          </w:p>
        </w:tc>
        <w:tc>
          <w:tcPr>
            <w:tcW w:w="1704" w:type="dxa"/>
            <w:vMerge w:val="restart"/>
          </w:tcPr>
          <w:p w:rsidR="000E56D0" w:rsidRDefault="000E56D0" w:rsidP="00AD7ECE">
            <w:pPr>
              <w:ind w:firstLine="0"/>
              <w:rPr>
                <w:lang w:val="en-US"/>
              </w:rPr>
            </w:pPr>
            <w:r>
              <w:rPr>
                <w:lang w:val="en-US"/>
              </w:rPr>
              <w:t xml:space="preserve">Distance learners </w:t>
            </w:r>
          </w:p>
        </w:tc>
        <w:tc>
          <w:tcPr>
            <w:tcW w:w="1704" w:type="dxa"/>
          </w:tcPr>
          <w:p w:rsidR="000E56D0" w:rsidRDefault="000E56D0" w:rsidP="00AD7ECE">
            <w:pPr>
              <w:ind w:firstLine="0"/>
              <w:rPr>
                <w:lang w:val="en-US"/>
              </w:rPr>
            </w:pPr>
            <w:r>
              <w:rPr>
                <w:lang w:val="en-US"/>
              </w:rPr>
              <w:t>Discussion 1</w:t>
            </w:r>
          </w:p>
        </w:tc>
        <w:tc>
          <w:tcPr>
            <w:tcW w:w="1704" w:type="dxa"/>
          </w:tcPr>
          <w:p w:rsidR="000E56D0" w:rsidRDefault="000E56D0" w:rsidP="00AD7ECE">
            <w:pPr>
              <w:ind w:firstLine="0"/>
              <w:rPr>
                <w:lang w:val="en-US"/>
              </w:rPr>
            </w:pPr>
            <w:r>
              <w:rPr>
                <w:lang w:val="en-US"/>
              </w:rPr>
              <w:t>10</w:t>
            </w:r>
          </w:p>
        </w:tc>
        <w:tc>
          <w:tcPr>
            <w:tcW w:w="1704" w:type="dxa"/>
          </w:tcPr>
          <w:p w:rsidR="000E56D0" w:rsidRDefault="000E56D0" w:rsidP="00AD7ECE">
            <w:pPr>
              <w:ind w:firstLine="0"/>
              <w:rPr>
                <w:lang w:val="en-US"/>
              </w:rPr>
            </w:pPr>
            <w:r>
              <w:rPr>
                <w:lang w:val="en-US"/>
              </w:rPr>
              <w:t>April 7</w:t>
            </w:r>
          </w:p>
        </w:tc>
        <w:tc>
          <w:tcPr>
            <w:tcW w:w="1704" w:type="dxa"/>
            <w:vMerge/>
          </w:tcPr>
          <w:p w:rsidR="000E56D0" w:rsidRDefault="000E56D0" w:rsidP="000E56D0">
            <w:pPr>
              <w:ind w:firstLine="0"/>
              <w:rPr>
                <w:lang w:val="en-US"/>
              </w:rPr>
            </w:pPr>
          </w:p>
        </w:tc>
        <w:tc>
          <w:tcPr>
            <w:tcW w:w="1704" w:type="dxa"/>
            <w:vMerge/>
          </w:tcPr>
          <w:p w:rsidR="000E56D0" w:rsidRDefault="000E56D0" w:rsidP="000E56D0">
            <w:pPr>
              <w:ind w:firstLine="0"/>
              <w:rPr>
                <w:lang w:val="en-US"/>
              </w:rPr>
            </w:pPr>
          </w:p>
        </w:tc>
        <w:tc>
          <w:tcPr>
            <w:tcW w:w="1704" w:type="dxa"/>
            <w:tcBorders>
              <w:top w:val="single" w:sz="4" w:space="0" w:color="auto"/>
            </w:tcBorders>
          </w:tcPr>
          <w:p w:rsidR="000E56D0" w:rsidRDefault="000E56D0" w:rsidP="000E56D0">
            <w:pPr>
              <w:ind w:firstLine="0"/>
              <w:rPr>
                <w:lang w:val="en-US"/>
              </w:rPr>
            </w:pPr>
          </w:p>
        </w:tc>
        <w:tc>
          <w:tcPr>
            <w:tcW w:w="1705" w:type="dxa"/>
            <w:tcBorders>
              <w:top w:val="single" w:sz="4" w:space="0" w:color="auto"/>
            </w:tcBorders>
          </w:tcPr>
          <w:p w:rsidR="000E56D0" w:rsidRDefault="000E56D0" w:rsidP="000E56D0">
            <w:pPr>
              <w:ind w:firstLine="0"/>
              <w:rPr>
                <w:lang w:val="en-US"/>
              </w:rPr>
            </w:pPr>
          </w:p>
        </w:tc>
        <w:tc>
          <w:tcPr>
            <w:tcW w:w="1705" w:type="dxa"/>
            <w:tcBorders>
              <w:top w:val="single" w:sz="4" w:space="0" w:color="auto"/>
            </w:tcBorders>
          </w:tcPr>
          <w:p w:rsidR="000E56D0" w:rsidRDefault="000E56D0" w:rsidP="000E56D0">
            <w:pPr>
              <w:ind w:firstLine="0"/>
              <w:rPr>
                <w:lang w:val="en-US"/>
              </w:rPr>
            </w:pPr>
          </w:p>
        </w:tc>
      </w:tr>
      <w:tr w:rsidR="000E56D0" w:rsidTr="00E75533">
        <w:tc>
          <w:tcPr>
            <w:tcW w:w="1704" w:type="dxa"/>
            <w:vMerge/>
          </w:tcPr>
          <w:p w:rsidR="000E56D0" w:rsidRDefault="000E56D0" w:rsidP="00AD7ECE">
            <w:pPr>
              <w:ind w:firstLine="0"/>
              <w:rPr>
                <w:lang w:val="en-US"/>
              </w:rPr>
            </w:pPr>
          </w:p>
        </w:tc>
        <w:tc>
          <w:tcPr>
            <w:tcW w:w="1704" w:type="dxa"/>
            <w:vMerge/>
          </w:tcPr>
          <w:p w:rsidR="000E56D0" w:rsidRDefault="000E56D0" w:rsidP="00AD7ECE">
            <w:pPr>
              <w:ind w:firstLine="0"/>
              <w:rPr>
                <w:lang w:val="en-US"/>
              </w:rPr>
            </w:pPr>
          </w:p>
        </w:tc>
        <w:tc>
          <w:tcPr>
            <w:tcW w:w="1704" w:type="dxa"/>
          </w:tcPr>
          <w:p w:rsidR="000E56D0" w:rsidRDefault="000E56D0" w:rsidP="00AD7ECE">
            <w:pPr>
              <w:ind w:firstLine="0"/>
              <w:rPr>
                <w:lang w:val="en-US"/>
              </w:rPr>
            </w:pPr>
            <w:r>
              <w:rPr>
                <w:lang w:val="en-US"/>
              </w:rPr>
              <w:t>Group project</w:t>
            </w:r>
          </w:p>
        </w:tc>
        <w:tc>
          <w:tcPr>
            <w:tcW w:w="1704" w:type="dxa"/>
          </w:tcPr>
          <w:p w:rsidR="000E56D0" w:rsidRDefault="000E56D0" w:rsidP="00AD7ECE">
            <w:pPr>
              <w:ind w:firstLine="0"/>
              <w:rPr>
                <w:lang w:val="en-US"/>
              </w:rPr>
            </w:pPr>
            <w:r>
              <w:rPr>
                <w:lang w:val="en-US"/>
              </w:rPr>
              <w:t>50</w:t>
            </w:r>
          </w:p>
        </w:tc>
        <w:tc>
          <w:tcPr>
            <w:tcW w:w="1704" w:type="dxa"/>
          </w:tcPr>
          <w:p w:rsidR="000E56D0" w:rsidRDefault="000E56D0" w:rsidP="00AD7ECE">
            <w:pPr>
              <w:ind w:firstLine="0"/>
              <w:rPr>
                <w:lang w:val="en-US"/>
              </w:rPr>
            </w:pPr>
            <w:r>
              <w:rPr>
                <w:lang w:val="en-US"/>
              </w:rPr>
              <w:t>April 14</w:t>
            </w:r>
          </w:p>
        </w:tc>
        <w:tc>
          <w:tcPr>
            <w:tcW w:w="1704" w:type="dxa"/>
            <w:vMerge/>
          </w:tcPr>
          <w:p w:rsidR="000E56D0" w:rsidRDefault="000E56D0" w:rsidP="000E56D0">
            <w:pPr>
              <w:ind w:firstLine="0"/>
              <w:rPr>
                <w:lang w:val="en-US"/>
              </w:rPr>
            </w:pPr>
          </w:p>
        </w:tc>
        <w:tc>
          <w:tcPr>
            <w:tcW w:w="1704" w:type="dxa"/>
          </w:tcPr>
          <w:p w:rsidR="000E56D0" w:rsidRDefault="000E56D0" w:rsidP="000E56D0">
            <w:pPr>
              <w:ind w:firstLine="0"/>
              <w:rPr>
                <w:lang w:val="en-US"/>
              </w:rPr>
            </w:pPr>
          </w:p>
        </w:tc>
        <w:tc>
          <w:tcPr>
            <w:tcW w:w="1704" w:type="dxa"/>
          </w:tcPr>
          <w:p w:rsidR="000E56D0" w:rsidRDefault="000E56D0" w:rsidP="000E56D0">
            <w:pPr>
              <w:ind w:firstLine="0"/>
              <w:rPr>
                <w:lang w:val="en-US"/>
              </w:rPr>
            </w:pPr>
          </w:p>
        </w:tc>
        <w:tc>
          <w:tcPr>
            <w:tcW w:w="1705" w:type="dxa"/>
          </w:tcPr>
          <w:p w:rsidR="000E56D0" w:rsidRDefault="000E56D0" w:rsidP="000E56D0">
            <w:pPr>
              <w:ind w:firstLine="0"/>
              <w:rPr>
                <w:lang w:val="en-US"/>
              </w:rPr>
            </w:pPr>
          </w:p>
        </w:tc>
        <w:tc>
          <w:tcPr>
            <w:tcW w:w="1705" w:type="dxa"/>
          </w:tcPr>
          <w:p w:rsidR="000E56D0" w:rsidRDefault="000E56D0" w:rsidP="000E56D0">
            <w:pPr>
              <w:ind w:firstLine="0"/>
              <w:rPr>
                <w:lang w:val="en-US"/>
              </w:rPr>
            </w:pPr>
          </w:p>
        </w:tc>
      </w:tr>
      <w:tr w:rsidR="000E56D0" w:rsidTr="000E56D0">
        <w:tc>
          <w:tcPr>
            <w:tcW w:w="1704" w:type="dxa"/>
          </w:tcPr>
          <w:p w:rsidR="000E56D0" w:rsidRDefault="000E56D0" w:rsidP="00AD7ECE">
            <w:pPr>
              <w:ind w:firstLine="0"/>
              <w:rPr>
                <w:lang w:val="en-US"/>
              </w:rPr>
            </w:pPr>
            <w:r>
              <w:rPr>
                <w:lang w:val="en-US"/>
              </w:rPr>
              <w:t>4</w:t>
            </w:r>
          </w:p>
        </w:tc>
        <w:tc>
          <w:tcPr>
            <w:tcW w:w="1704" w:type="dxa"/>
          </w:tcPr>
          <w:p w:rsidR="000E56D0" w:rsidRDefault="000E56D0" w:rsidP="00AD7ECE">
            <w:pPr>
              <w:ind w:firstLine="0"/>
              <w:rPr>
                <w:lang w:val="en-US"/>
              </w:rPr>
            </w:pPr>
            <w:r>
              <w:rPr>
                <w:lang w:val="en-US"/>
              </w:rPr>
              <w:t>Media selection</w:t>
            </w:r>
          </w:p>
        </w:tc>
        <w:tc>
          <w:tcPr>
            <w:tcW w:w="1704" w:type="dxa"/>
          </w:tcPr>
          <w:p w:rsidR="000E56D0" w:rsidRDefault="000E56D0" w:rsidP="00AD7ECE">
            <w:pPr>
              <w:ind w:firstLine="0"/>
              <w:rPr>
                <w:lang w:val="en-US"/>
              </w:rPr>
            </w:pPr>
            <w:r>
              <w:rPr>
                <w:lang w:val="en-US"/>
              </w:rPr>
              <w:t>Blog 1</w:t>
            </w:r>
          </w:p>
        </w:tc>
        <w:tc>
          <w:tcPr>
            <w:tcW w:w="1704" w:type="dxa"/>
          </w:tcPr>
          <w:p w:rsidR="000E56D0" w:rsidRDefault="000E56D0" w:rsidP="00AD7ECE">
            <w:pPr>
              <w:ind w:firstLine="0"/>
              <w:rPr>
                <w:lang w:val="en-US"/>
              </w:rPr>
            </w:pPr>
            <w:r>
              <w:rPr>
                <w:lang w:val="en-US"/>
              </w:rPr>
              <w:t>10</w:t>
            </w:r>
          </w:p>
        </w:tc>
        <w:tc>
          <w:tcPr>
            <w:tcW w:w="1704" w:type="dxa"/>
          </w:tcPr>
          <w:p w:rsidR="000E56D0" w:rsidRDefault="000E56D0" w:rsidP="00AD7ECE">
            <w:pPr>
              <w:ind w:firstLine="0"/>
              <w:rPr>
                <w:lang w:val="en-US"/>
              </w:rPr>
            </w:pPr>
            <w:r>
              <w:rPr>
                <w:lang w:val="en-US"/>
              </w:rPr>
              <w:t>April 21</w:t>
            </w:r>
          </w:p>
        </w:tc>
        <w:tc>
          <w:tcPr>
            <w:tcW w:w="1704" w:type="dxa"/>
            <w:vMerge/>
            <w:tcBorders>
              <w:bottom w:val="nil"/>
            </w:tcBorders>
          </w:tcPr>
          <w:p w:rsidR="000E56D0" w:rsidRDefault="000E56D0" w:rsidP="000E56D0">
            <w:pPr>
              <w:ind w:firstLine="0"/>
              <w:rPr>
                <w:lang w:val="en-US"/>
              </w:rPr>
            </w:pPr>
          </w:p>
        </w:tc>
        <w:tc>
          <w:tcPr>
            <w:tcW w:w="1704" w:type="dxa"/>
          </w:tcPr>
          <w:p w:rsidR="000E56D0" w:rsidRDefault="000E56D0" w:rsidP="000E56D0">
            <w:pPr>
              <w:ind w:firstLine="0"/>
              <w:rPr>
                <w:lang w:val="en-US"/>
              </w:rPr>
            </w:pPr>
          </w:p>
        </w:tc>
        <w:tc>
          <w:tcPr>
            <w:tcW w:w="1704" w:type="dxa"/>
          </w:tcPr>
          <w:p w:rsidR="000E56D0" w:rsidRDefault="000E56D0" w:rsidP="000E56D0">
            <w:pPr>
              <w:ind w:firstLine="0"/>
              <w:rPr>
                <w:lang w:val="en-US"/>
              </w:rPr>
            </w:pPr>
          </w:p>
        </w:tc>
        <w:tc>
          <w:tcPr>
            <w:tcW w:w="1705" w:type="dxa"/>
          </w:tcPr>
          <w:p w:rsidR="000E56D0" w:rsidRDefault="000E56D0" w:rsidP="000E56D0">
            <w:pPr>
              <w:ind w:firstLine="0"/>
              <w:rPr>
                <w:lang w:val="en-US"/>
              </w:rPr>
            </w:pPr>
          </w:p>
        </w:tc>
        <w:tc>
          <w:tcPr>
            <w:tcW w:w="1705" w:type="dxa"/>
          </w:tcPr>
          <w:p w:rsidR="000E56D0" w:rsidRDefault="000E56D0" w:rsidP="000E56D0">
            <w:pPr>
              <w:ind w:firstLine="0"/>
              <w:rPr>
                <w:lang w:val="en-US"/>
              </w:rPr>
            </w:pPr>
          </w:p>
        </w:tc>
      </w:tr>
    </w:tbl>
    <w:p w:rsidR="000E56D0" w:rsidRPr="00227280" w:rsidRDefault="000E56D0" w:rsidP="000E56D0">
      <w:pPr>
        <w:rPr>
          <w:lang w:val="en-US"/>
        </w:rPr>
      </w:pPr>
    </w:p>
    <w:p w:rsidR="000E56D0" w:rsidRPr="00227280" w:rsidRDefault="000E56D0" w:rsidP="000E56D0">
      <w:pPr>
        <w:rPr>
          <w:lang w:val="en-US"/>
        </w:rPr>
      </w:pPr>
    </w:p>
    <w:p w:rsidR="000E56D0" w:rsidRPr="00227280" w:rsidRDefault="000E56D0" w:rsidP="000E56D0">
      <w:pPr>
        <w:rPr>
          <w:lang w:val="en-US"/>
        </w:rPr>
      </w:pPr>
      <w:r w:rsidRPr="00227280">
        <w:rPr>
          <w:lang w:val="en-US"/>
        </w:rPr>
        <w:t>Ecological economics was founded in the 1980s as a modern discipline on the works of and interactions between various European and American academics (see the section on History and development below). The related field of green economics is, in general, a more politically applied form of the subject</w:t>
      </w:r>
      <w:proofErr w:type="gramStart"/>
      <w:r w:rsidRPr="00227280">
        <w:rPr>
          <w:lang w:val="en-US"/>
        </w:rPr>
        <w:t>.[</w:t>
      </w:r>
      <w:proofErr w:type="gramEnd"/>
      <w:r w:rsidRPr="00227280">
        <w:rPr>
          <w:lang w:val="en-US"/>
        </w:rPr>
        <w:t>4][5]</w:t>
      </w:r>
    </w:p>
    <w:p w:rsidR="000E56D0" w:rsidRPr="00227280" w:rsidRDefault="000E56D0" w:rsidP="000E56D0">
      <w:pPr>
        <w:rPr>
          <w:lang w:val="en-US"/>
        </w:rPr>
      </w:pPr>
    </w:p>
    <w:p w:rsidR="000E56D0" w:rsidRDefault="000E56D0" w:rsidP="000E56D0">
      <w:pPr>
        <w:rPr>
          <w:lang w:val="en-US"/>
        </w:rPr>
      </w:pPr>
      <w:r w:rsidRPr="00227280">
        <w:rPr>
          <w:lang w:val="en-US"/>
        </w:rPr>
        <w:t xml:space="preserve">According to ecological economist </w:t>
      </w:r>
      <w:proofErr w:type="spellStart"/>
      <w:r w:rsidRPr="00227280">
        <w:rPr>
          <w:lang w:val="en-US"/>
        </w:rPr>
        <w:t>Malte</w:t>
      </w:r>
      <w:proofErr w:type="spellEnd"/>
      <w:r w:rsidRPr="00227280">
        <w:rPr>
          <w:lang w:val="en-US"/>
        </w:rPr>
        <w:t xml:space="preserve"> Faber, ecological economics is defined by its focus on nature, justice, and time. Issues of intergenerational equity, irreversibility of environmental change, uncertainty of long-term outcomes, and sustainable development guide ecological economic analysis and valuation.[6] Ecological economists have questioned fundamental mainstream economic approaches such as cost-benefit analysis, and the </w:t>
      </w:r>
      <w:proofErr w:type="spellStart"/>
      <w:r w:rsidRPr="00227280">
        <w:rPr>
          <w:lang w:val="en-US"/>
        </w:rPr>
        <w:t>separability</w:t>
      </w:r>
      <w:proofErr w:type="spellEnd"/>
      <w:r w:rsidRPr="00227280">
        <w:rPr>
          <w:lang w:val="en-US"/>
        </w:rPr>
        <w:t xml:space="preserve"> of economic values from scientific research, contending that economics is unavoidably normative rather than positive (i.e. descriptive).[7] Positional analysis, which attempts to incorporate time and justice issues, is proposed as an alternative.[8][9] Ecological economics shares many of its perspectives with feminist economics, including the focus on sustainability, nature, justice and care values.[10]</w:t>
      </w:r>
    </w:p>
    <w:p w:rsidR="000E56D0" w:rsidRDefault="000E56D0" w:rsidP="000E56D0">
      <w:pPr>
        <w:rPr>
          <w:lang w:val="en-US"/>
        </w:rPr>
      </w:pPr>
      <w:r>
        <w:rPr>
          <w:lang w:val="en-US"/>
        </w:rPr>
        <w:br w:type="page"/>
      </w:r>
    </w:p>
    <w:p w:rsidR="000E56D0" w:rsidRDefault="000E56D0" w:rsidP="000E56D0">
      <w:pPr>
        <w:pStyle w:val="2"/>
        <w:rPr>
          <w:lang w:val="en-US"/>
        </w:rPr>
      </w:pPr>
      <w:bookmarkStart w:id="13" w:name="_Toc509492871"/>
      <w:r>
        <w:rPr>
          <w:lang w:val="en-US"/>
        </w:rPr>
        <w:lastRenderedPageBreak/>
        <w:t>Ecology action</w:t>
      </w:r>
      <w:bookmarkEnd w:id="13"/>
      <w:r>
        <w:rPr>
          <w:lang w:val="en-US"/>
        </w:rPr>
        <w:t xml:space="preserve"> </w:t>
      </w:r>
    </w:p>
    <w:p w:rsidR="00302621" w:rsidRPr="00302621" w:rsidRDefault="00302621" w:rsidP="00302621">
      <w:pPr>
        <w:rPr>
          <w:lang w:val="en-US"/>
        </w:rPr>
      </w:pPr>
      <w:r w:rsidRPr="00302621">
        <w:rPr>
          <w:lang w:val="en-US"/>
        </w:rPr>
        <w:drawing>
          <wp:anchor distT="0" distB="0" distL="114300" distR="114300" simplePos="0" relativeHeight="251659264" behindDoc="0" locked="0" layoutInCell="1" allowOverlap="1">
            <wp:simplePos x="0" y="0"/>
            <wp:positionH relativeFrom="column">
              <wp:posOffset>-19050</wp:posOffset>
            </wp:positionH>
            <wp:positionV relativeFrom="paragraph">
              <wp:posOffset>348615</wp:posOffset>
            </wp:positionV>
            <wp:extent cx="2715260" cy="2162175"/>
            <wp:effectExtent l="19050" t="0" r="8890" b="0"/>
            <wp:wrapSquare wrapText="bothSides"/>
            <wp:docPr id="1" name="0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7"/>
                    <a:stretch>
                      <a:fillRect/>
                    </a:stretch>
                  </pic:blipFill>
                  <pic:spPr>
                    <a:xfrm>
                      <a:off x="0" y="0"/>
                      <a:ext cx="2715260" cy="2162175"/>
                    </a:xfrm>
                    <a:prstGeom prst="rect">
                      <a:avLst/>
                    </a:prstGeom>
                  </pic:spPr>
                </pic:pic>
              </a:graphicData>
            </a:graphic>
          </wp:anchor>
        </w:drawing>
      </w:r>
    </w:p>
    <w:p w:rsidR="000E56D0" w:rsidRDefault="000E56D0" w:rsidP="000E56D0">
      <w:pPr>
        <w:rPr>
          <w:lang w:val="en-US"/>
        </w:rPr>
      </w:pPr>
      <w:r w:rsidRPr="00227280">
        <w:rPr>
          <w:lang w:val="en-US"/>
        </w:rPr>
        <w:t>Ecology Action is a non-profit environmental organization and consultancy founded in 1970 under Internal Revenue Code Section 501(c</w:t>
      </w:r>
      <w:proofErr w:type="gramStart"/>
      <w:r w:rsidRPr="00227280">
        <w:rPr>
          <w:lang w:val="en-US"/>
        </w:rPr>
        <w:t>)3</w:t>
      </w:r>
      <w:proofErr w:type="gramEnd"/>
      <w:r w:rsidRPr="00227280">
        <w:rPr>
          <w:lang w:val="en-US"/>
        </w:rPr>
        <w:t xml:space="preserve"> in Berkeley, California. The organization has since moved its headquarters to Santa Cruz, California with satellite offices in San Jose, California and Sacramento, California, where it employs approximately 100 people and operates a variety of energy saving, water, waste reduction, and greenhouse gas emission reduction programs. The organization assists businesses, governments, and utilities in designing and implementing programs in efficient energy use, water conservation, and sustainable transportation.</w:t>
      </w:r>
    </w:p>
    <w:p w:rsidR="000E56D0" w:rsidRDefault="000E56D0" w:rsidP="000E56D0">
      <w:pPr>
        <w:rPr>
          <w:lang w:val="en-US"/>
        </w:rPr>
      </w:pPr>
      <w:r>
        <w:rPr>
          <w:lang w:val="en-US"/>
        </w:rPr>
        <w:br w:type="page"/>
      </w:r>
    </w:p>
    <w:p w:rsidR="000E56D0" w:rsidRDefault="000E56D0" w:rsidP="000E56D0">
      <w:pPr>
        <w:pStyle w:val="2"/>
        <w:rPr>
          <w:lang w:val="en-US"/>
        </w:rPr>
      </w:pPr>
      <w:bookmarkStart w:id="14" w:name="_Toc509492872"/>
      <w:r>
        <w:rPr>
          <w:lang w:val="en-US"/>
        </w:rPr>
        <w:lastRenderedPageBreak/>
        <w:t>Ecological succession</w:t>
      </w:r>
      <w:bookmarkEnd w:id="14"/>
      <w:r>
        <w:rPr>
          <w:lang w:val="en-US"/>
        </w:rPr>
        <w:t xml:space="preserve"> </w:t>
      </w:r>
    </w:p>
    <w:p w:rsidR="000E56D0" w:rsidRPr="00227280" w:rsidRDefault="000E56D0" w:rsidP="000E56D0">
      <w:pPr>
        <w:rPr>
          <w:lang w:val="en-US"/>
        </w:rPr>
      </w:pPr>
      <w:r w:rsidRPr="00227280">
        <w:rPr>
          <w:lang w:val="en-US"/>
        </w:rPr>
        <w:t>Ecological succession is the process of change in the species structure of an ecological community over time. The time scale can be decades (for example, after a wildfire), or even millions of years after a mass extinction</w:t>
      </w:r>
      <w:proofErr w:type="gramStart"/>
      <w:r w:rsidRPr="00227280">
        <w:rPr>
          <w:lang w:val="en-US"/>
        </w:rPr>
        <w:t>.[</w:t>
      </w:r>
      <w:proofErr w:type="gramEnd"/>
      <w:r w:rsidRPr="00227280">
        <w:rPr>
          <w:lang w:val="en-US"/>
        </w:rPr>
        <w:t>1]</w:t>
      </w:r>
    </w:p>
    <w:p w:rsidR="000E56D0" w:rsidRPr="00227280" w:rsidRDefault="000E56D0" w:rsidP="000E56D0">
      <w:pPr>
        <w:rPr>
          <w:lang w:val="en-US"/>
        </w:rPr>
      </w:pPr>
    </w:p>
    <w:p w:rsidR="000E56D0" w:rsidRPr="00227280" w:rsidRDefault="000E56D0" w:rsidP="000E56D0">
      <w:pPr>
        <w:rPr>
          <w:lang w:val="en-US"/>
        </w:rPr>
      </w:pPr>
      <w:r w:rsidRPr="00227280">
        <w:rPr>
          <w:lang w:val="en-US"/>
        </w:rPr>
        <w:t>The community begins with relatively few pioneering plants and animals and develops through increasing complexity until it becomes stable or self-perpetuating as a climax community. The "engine" of succession, the cause of ecosystem change, is the impact of established species upon their own environments. A consequence of living is the sometimes subtle and sometimes overt alteration of one's own environment</w:t>
      </w:r>
      <w:proofErr w:type="gramStart"/>
      <w:r w:rsidRPr="00227280">
        <w:rPr>
          <w:lang w:val="en-US"/>
        </w:rPr>
        <w:t>.[</w:t>
      </w:r>
      <w:proofErr w:type="gramEnd"/>
      <w:r w:rsidRPr="00227280">
        <w:rPr>
          <w:lang w:val="en-US"/>
        </w:rPr>
        <w:t>2]</w:t>
      </w:r>
    </w:p>
    <w:p w:rsidR="000E56D0" w:rsidRPr="00227280" w:rsidRDefault="000E56D0" w:rsidP="000E56D0">
      <w:pPr>
        <w:rPr>
          <w:lang w:val="en-US"/>
        </w:rPr>
      </w:pPr>
    </w:p>
    <w:p w:rsidR="000E56D0" w:rsidRPr="00227280" w:rsidRDefault="000E56D0" w:rsidP="000E56D0">
      <w:pPr>
        <w:rPr>
          <w:lang w:val="en-US"/>
        </w:rPr>
      </w:pPr>
      <w:r w:rsidRPr="00227280">
        <w:rPr>
          <w:lang w:val="en-US"/>
        </w:rPr>
        <w:t xml:space="preserve">It is a phenomenon or process by which an ecological community undergoes more or less orderly and predictable changes following a disturbance or the initial colonization of a new habitat. Succession may be initiated either by formation of new, unoccupied habitat, such as from a lava flow or a severe landslide, or by some form of disturbance of a community, such as from a fire, severe </w:t>
      </w:r>
      <w:proofErr w:type="spellStart"/>
      <w:r w:rsidRPr="00227280">
        <w:rPr>
          <w:lang w:val="en-US"/>
        </w:rPr>
        <w:t>windthrow</w:t>
      </w:r>
      <w:proofErr w:type="spellEnd"/>
      <w:r w:rsidRPr="00227280">
        <w:rPr>
          <w:lang w:val="en-US"/>
        </w:rPr>
        <w:t>, or logging. Succession that begins in new habitats, uninfluenced by pre-existing communities is called primary succession, whereas succession that follows disruption of a pre-existing community is called secondary succession.</w:t>
      </w:r>
    </w:p>
    <w:p w:rsidR="000E56D0" w:rsidRPr="00227280" w:rsidRDefault="000E56D0" w:rsidP="000E56D0">
      <w:pPr>
        <w:rPr>
          <w:lang w:val="en-US"/>
        </w:rPr>
      </w:pPr>
    </w:p>
    <w:p w:rsidR="00302621" w:rsidRDefault="000E56D0" w:rsidP="000E56D0">
      <w:pPr>
        <w:rPr>
          <w:lang w:val="en-US"/>
        </w:rPr>
      </w:pPr>
      <w:r w:rsidRPr="00227280">
        <w:rPr>
          <w:lang w:val="en-US"/>
        </w:rPr>
        <w:t>Succession was among the first theories advanced in ecology. The study of succession remains at the core of ecological science. Ecological succession was first documented in the Indiana Dunes of Northwest Indiana[3] which led to efforts to preserve the Indiana Dunes.[3][4] Exhibits on ecological succession are displayed in the Hour Glass, a museum in Ogden Dunes.[5]</w:t>
      </w:r>
    </w:p>
    <w:p w:rsidR="00302621" w:rsidRDefault="00302621">
      <w:pPr>
        <w:spacing w:after="200" w:line="276" w:lineRule="auto"/>
        <w:ind w:firstLine="0"/>
        <w:rPr>
          <w:lang w:val="en-US"/>
        </w:rPr>
      </w:pPr>
      <w:r>
        <w:rPr>
          <w:lang w:val="en-US"/>
        </w:rPr>
        <w:br w:type="page"/>
      </w:r>
    </w:p>
    <w:p w:rsidR="000E56D0" w:rsidRDefault="00302621" w:rsidP="00302621">
      <w:pPr>
        <w:pStyle w:val="2"/>
        <w:rPr>
          <w:lang w:val="en-US"/>
        </w:rPr>
      </w:pPr>
      <w:bookmarkStart w:id="15" w:name="_Toc509492873"/>
      <w:r>
        <w:rPr>
          <w:lang w:val="en-US"/>
        </w:rPr>
        <w:lastRenderedPageBreak/>
        <w:t>My family</w:t>
      </w:r>
      <w:bookmarkEnd w:id="15"/>
      <w:r>
        <w:rPr>
          <w:lang w:val="en-US"/>
        </w:rPr>
        <w:t xml:space="preserve"> </w:t>
      </w:r>
    </w:p>
    <w:p w:rsidR="00302621" w:rsidRPr="00302621" w:rsidRDefault="00302621" w:rsidP="00302621">
      <w:pPr>
        <w:rPr>
          <w:lang w:val="en-US"/>
        </w:rPr>
      </w:pPr>
      <w:r>
        <w:rPr>
          <w:noProof/>
          <w:lang w:eastAsia="el-GR"/>
        </w:rPr>
        <w:drawing>
          <wp:inline distT="0" distB="0" distL="0" distR="0">
            <wp:extent cx="5274310" cy="3076575"/>
            <wp:effectExtent l="19050" t="0" r="21590" b="0"/>
            <wp:docPr id="2" name="Διάγραμμα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EB4562" w:rsidRPr="000E56D0" w:rsidRDefault="00EB4562">
      <w:pPr>
        <w:rPr>
          <w:lang w:val="en-US"/>
        </w:rPr>
      </w:pPr>
    </w:p>
    <w:sectPr w:rsidR="00EB4562" w:rsidRPr="000E56D0" w:rsidSect="000E53F8">
      <w:pgSz w:w="11906" w:h="16838"/>
      <w:pgMar w:top="1418" w:right="1418" w:bottom="1418"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drawingGridHorizontalSpacing w:val="110"/>
  <w:displayHorizontalDrawingGridEvery w:val="2"/>
  <w:characterSpacingControl w:val="doNotCompress"/>
  <w:compat/>
  <w:rsids>
    <w:rsidRoot w:val="000E56D0"/>
    <w:rsid w:val="000775F3"/>
    <w:rsid w:val="000E53F8"/>
    <w:rsid w:val="000E56D0"/>
    <w:rsid w:val="00302621"/>
    <w:rsid w:val="004665CE"/>
    <w:rsid w:val="00532458"/>
    <w:rsid w:val="00EB456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56D0"/>
    <w:pPr>
      <w:spacing w:after="240" w:line="312" w:lineRule="auto"/>
      <w:ind w:firstLine="709"/>
    </w:pPr>
    <w:rPr>
      <w:rFonts w:ascii="Times New Roman" w:hAnsi="Times New Roman"/>
    </w:rPr>
  </w:style>
  <w:style w:type="paragraph" w:styleId="1">
    <w:name w:val="heading 1"/>
    <w:basedOn w:val="a"/>
    <w:next w:val="a"/>
    <w:link w:val="1Char"/>
    <w:uiPriority w:val="9"/>
    <w:qFormat/>
    <w:rsid w:val="000E56D0"/>
    <w:pPr>
      <w:keepNext/>
      <w:keepLines/>
      <w:spacing w:before="480" w:after="380"/>
      <w:outlineLvl w:val="0"/>
    </w:pPr>
    <w:rPr>
      <w:rFonts w:ascii="Arial" w:eastAsiaTheme="majorEastAsia" w:hAnsi="Arial" w:cstheme="majorBidi"/>
      <w:b/>
      <w:bCs/>
      <w:color w:val="FF0000"/>
      <w:sz w:val="34"/>
      <w:szCs w:val="28"/>
    </w:rPr>
  </w:style>
  <w:style w:type="paragraph" w:styleId="2">
    <w:name w:val="heading 2"/>
    <w:basedOn w:val="a"/>
    <w:next w:val="a"/>
    <w:link w:val="2Char"/>
    <w:uiPriority w:val="9"/>
    <w:unhideWhenUsed/>
    <w:qFormat/>
    <w:rsid w:val="000E56D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E56D0"/>
    <w:rPr>
      <w:rFonts w:ascii="Arial" w:eastAsiaTheme="majorEastAsia" w:hAnsi="Arial" w:cstheme="majorBidi"/>
      <w:b/>
      <w:bCs/>
      <w:color w:val="FF0000"/>
      <w:sz w:val="34"/>
      <w:szCs w:val="28"/>
    </w:rPr>
  </w:style>
  <w:style w:type="character" w:customStyle="1" w:styleId="2Char">
    <w:name w:val="Επικεφαλίδα 2 Char"/>
    <w:basedOn w:val="a0"/>
    <w:link w:val="2"/>
    <w:uiPriority w:val="9"/>
    <w:rsid w:val="000E56D0"/>
    <w:rPr>
      <w:rFonts w:asciiTheme="majorHAnsi" w:eastAsiaTheme="majorEastAsia" w:hAnsiTheme="majorHAnsi" w:cstheme="majorBidi"/>
      <w:b/>
      <w:bCs/>
      <w:color w:val="4F81BD" w:themeColor="accent1"/>
      <w:sz w:val="26"/>
      <w:szCs w:val="26"/>
    </w:rPr>
  </w:style>
  <w:style w:type="table" w:styleId="a3">
    <w:name w:val="Table Grid"/>
    <w:basedOn w:val="a1"/>
    <w:uiPriority w:val="59"/>
    <w:rsid w:val="000E56D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Char"/>
    <w:uiPriority w:val="99"/>
    <w:semiHidden/>
    <w:unhideWhenUsed/>
    <w:rsid w:val="00302621"/>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302621"/>
    <w:rPr>
      <w:rFonts w:ascii="Tahoma" w:hAnsi="Tahoma" w:cs="Tahoma"/>
      <w:sz w:val="16"/>
      <w:szCs w:val="16"/>
    </w:rPr>
  </w:style>
  <w:style w:type="paragraph" w:styleId="a5">
    <w:name w:val="No Spacing"/>
    <w:link w:val="Char0"/>
    <w:uiPriority w:val="1"/>
    <w:qFormat/>
    <w:rsid w:val="000775F3"/>
    <w:pPr>
      <w:spacing w:after="0" w:line="240" w:lineRule="auto"/>
    </w:pPr>
    <w:rPr>
      <w:rFonts w:eastAsiaTheme="minorEastAsia"/>
    </w:rPr>
  </w:style>
  <w:style w:type="character" w:customStyle="1" w:styleId="Char0">
    <w:name w:val="Χωρίς διάστιχο Char"/>
    <w:basedOn w:val="a0"/>
    <w:link w:val="a5"/>
    <w:uiPriority w:val="1"/>
    <w:rsid w:val="000775F3"/>
    <w:rPr>
      <w:rFonts w:eastAsiaTheme="minorEastAsia"/>
    </w:rPr>
  </w:style>
  <w:style w:type="paragraph" w:styleId="a6">
    <w:name w:val="TOC Heading"/>
    <w:basedOn w:val="1"/>
    <w:next w:val="a"/>
    <w:uiPriority w:val="39"/>
    <w:semiHidden/>
    <w:unhideWhenUsed/>
    <w:qFormat/>
    <w:rsid w:val="000775F3"/>
    <w:pPr>
      <w:spacing w:after="0" w:line="276" w:lineRule="auto"/>
      <w:ind w:firstLine="0"/>
      <w:outlineLvl w:val="9"/>
    </w:pPr>
    <w:rPr>
      <w:rFonts w:asciiTheme="majorHAnsi" w:hAnsiTheme="majorHAnsi"/>
      <w:color w:val="365F91" w:themeColor="accent1" w:themeShade="BF"/>
      <w:sz w:val="28"/>
    </w:rPr>
  </w:style>
  <w:style w:type="paragraph" w:styleId="10">
    <w:name w:val="toc 1"/>
    <w:basedOn w:val="a"/>
    <w:next w:val="a"/>
    <w:autoRedefine/>
    <w:uiPriority w:val="39"/>
    <w:unhideWhenUsed/>
    <w:rsid w:val="000775F3"/>
    <w:pPr>
      <w:spacing w:after="100"/>
    </w:pPr>
  </w:style>
  <w:style w:type="paragraph" w:styleId="20">
    <w:name w:val="toc 2"/>
    <w:basedOn w:val="a"/>
    <w:next w:val="a"/>
    <w:autoRedefine/>
    <w:uiPriority w:val="39"/>
    <w:unhideWhenUsed/>
    <w:rsid w:val="000775F3"/>
    <w:pPr>
      <w:spacing w:after="100"/>
      <w:ind w:left="220"/>
    </w:pPr>
  </w:style>
  <w:style w:type="character" w:styleId="-">
    <w:name w:val="Hyperlink"/>
    <w:basedOn w:val="a0"/>
    <w:uiPriority w:val="99"/>
    <w:unhideWhenUsed/>
    <w:rsid w:val="000775F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1DDFCE1-F65C-47D4-8F82-7D718F9FB62D}"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l-GR"/>
        </a:p>
      </dgm:t>
    </dgm:pt>
    <dgm:pt modelId="{1D63CF6E-DECB-46C5-AEBF-49DA1309FD9B}">
      <dgm:prSet phldrT="[Κείμενο]"/>
      <dgm:spPr/>
      <dgm:t>
        <a:bodyPr/>
        <a:lstStyle/>
        <a:p>
          <a:r>
            <a:rPr lang="el-GR"/>
            <a:t>Κωνσταντίνος </a:t>
          </a:r>
        </a:p>
      </dgm:t>
    </dgm:pt>
    <dgm:pt modelId="{0963F202-CE25-4CC6-B517-2C703E56BA2D}" type="parTrans" cxnId="{27A0019B-E099-4DF2-8970-40E502A4FAFD}">
      <dgm:prSet/>
      <dgm:spPr/>
      <dgm:t>
        <a:bodyPr/>
        <a:lstStyle/>
        <a:p>
          <a:endParaRPr lang="el-GR"/>
        </a:p>
      </dgm:t>
    </dgm:pt>
    <dgm:pt modelId="{BC0A0830-93EB-47DB-8802-F4B41F02CBAC}" type="sibTrans" cxnId="{27A0019B-E099-4DF2-8970-40E502A4FAFD}">
      <dgm:prSet/>
      <dgm:spPr/>
      <dgm:t>
        <a:bodyPr/>
        <a:lstStyle/>
        <a:p>
          <a:endParaRPr lang="el-GR"/>
        </a:p>
      </dgm:t>
    </dgm:pt>
    <dgm:pt modelId="{6527785D-C419-4993-B666-B868A64574A2}">
      <dgm:prSet phldrT="[Κείμενο]"/>
      <dgm:spPr/>
      <dgm:t>
        <a:bodyPr/>
        <a:lstStyle/>
        <a:p>
          <a:r>
            <a:rPr lang="el-GR"/>
            <a:t>Μαρία </a:t>
          </a:r>
        </a:p>
      </dgm:t>
    </dgm:pt>
    <dgm:pt modelId="{365C7B1B-95FD-4078-8EE0-C1D0E43101FC}" type="parTrans" cxnId="{5D3C144C-63E4-4FFD-82DA-FE1D40CA23F9}">
      <dgm:prSet/>
      <dgm:spPr/>
      <dgm:t>
        <a:bodyPr/>
        <a:lstStyle/>
        <a:p>
          <a:endParaRPr lang="el-GR"/>
        </a:p>
      </dgm:t>
    </dgm:pt>
    <dgm:pt modelId="{3765C55E-7AF5-44F2-8B4D-C35D13B68BB2}" type="sibTrans" cxnId="{5D3C144C-63E4-4FFD-82DA-FE1D40CA23F9}">
      <dgm:prSet/>
      <dgm:spPr/>
      <dgm:t>
        <a:bodyPr/>
        <a:lstStyle/>
        <a:p>
          <a:endParaRPr lang="el-GR"/>
        </a:p>
      </dgm:t>
    </dgm:pt>
    <dgm:pt modelId="{B864BE21-0F1E-44FC-9B36-F5297BA00162}">
      <dgm:prSet phldrT="[Κείμενο]"/>
      <dgm:spPr/>
      <dgm:t>
        <a:bodyPr/>
        <a:lstStyle/>
        <a:p>
          <a:r>
            <a:rPr lang="el-GR"/>
            <a:t>Μιχάλης </a:t>
          </a:r>
        </a:p>
      </dgm:t>
    </dgm:pt>
    <dgm:pt modelId="{B44264E6-7BF2-495B-960D-608504842DDB}" type="parTrans" cxnId="{EA72C046-6E02-489A-9EAC-7FF502A91624}">
      <dgm:prSet/>
      <dgm:spPr/>
      <dgm:t>
        <a:bodyPr/>
        <a:lstStyle/>
        <a:p>
          <a:endParaRPr lang="el-GR"/>
        </a:p>
      </dgm:t>
    </dgm:pt>
    <dgm:pt modelId="{84A2A6DC-0F87-4646-9556-9F682CCA62C5}" type="sibTrans" cxnId="{EA72C046-6E02-489A-9EAC-7FF502A91624}">
      <dgm:prSet/>
      <dgm:spPr/>
      <dgm:t>
        <a:bodyPr/>
        <a:lstStyle/>
        <a:p>
          <a:endParaRPr lang="el-GR"/>
        </a:p>
      </dgm:t>
    </dgm:pt>
    <dgm:pt modelId="{AF92E3A2-346C-4618-81F0-98E70EAA29CB}">
      <dgm:prSet phldrT="[Κείμενο]"/>
      <dgm:spPr/>
      <dgm:t>
        <a:bodyPr/>
        <a:lstStyle/>
        <a:p>
          <a:r>
            <a:rPr lang="el-GR"/>
            <a:t>Δόμνα </a:t>
          </a:r>
        </a:p>
      </dgm:t>
    </dgm:pt>
    <dgm:pt modelId="{B8D369E3-C77F-439E-B30C-E2275EAC10BC}" type="parTrans" cxnId="{F4124339-BF09-4176-A9AF-49AEE64ED332}">
      <dgm:prSet/>
      <dgm:spPr/>
      <dgm:t>
        <a:bodyPr/>
        <a:lstStyle/>
        <a:p>
          <a:endParaRPr lang="el-GR"/>
        </a:p>
      </dgm:t>
    </dgm:pt>
    <dgm:pt modelId="{A1092254-AF15-4778-B807-B874C7DD6359}" type="sibTrans" cxnId="{F4124339-BF09-4176-A9AF-49AEE64ED332}">
      <dgm:prSet/>
      <dgm:spPr/>
      <dgm:t>
        <a:bodyPr/>
        <a:lstStyle/>
        <a:p>
          <a:endParaRPr lang="el-GR"/>
        </a:p>
      </dgm:t>
    </dgm:pt>
    <dgm:pt modelId="{45124EEC-2AF4-49B2-B09C-A23C0B5CC25E}">
      <dgm:prSet phldrT="[Κείμενο]"/>
      <dgm:spPr/>
      <dgm:t>
        <a:bodyPr/>
        <a:lstStyle/>
        <a:p>
          <a:r>
            <a:rPr lang="el-GR"/>
            <a:t>Παντελής </a:t>
          </a:r>
        </a:p>
      </dgm:t>
    </dgm:pt>
    <dgm:pt modelId="{F5988C10-BDB7-4245-9F1D-3A0FD34A6BCD}" type="parTrans" cxnId="{719CEF47-2379-4F01-93DD-73D1FFE9731B}">
      <dgm:prSet/>
      <dgm:spPr/>
      <dgm:t>
        <a:bodyPr/>
        <a:lstStyle/>
        <a:p>
          <a:endParaRPr lang="el-GR"/>
        </a:p>
      </dgm:t>
    </dgm:pt>
    <dgm:pt modelId="{D74B548A-9E5A-4DA3-96C4-9927990C6D92}" type="sibTrans" cxnId="{719CEF47-2379-4F01-93DD-73D1FFE9731B}">
      <dgm:prSet/>
      <dgm:spPr/>
      <dgm:t>
        <a:bodyPr/>
        <a:lstStyle/>
        <a:p>
          <a:endParaRPr lang="el-GR"/>
        </a:p>
      </dgm:t>
    </dgm:pt>
    <dgm:pt modelId="{B759ED2A-F1B8-40B4-BDB2-808517E5F21E}">
      <dgm:prSet phldrT="[Κείμενο]"/>
      <dgm:spPr/>
      <dgm:t>
        <a:bodyPr/>
        <a:lstStyle/>
        <a:p>
          <a:r>
            <a:rPr lang="el-GR"/>
            <a:t>Κωνσταντίνος </a:t>
          </a:r>
        </a:p>
      </dgm:t>
    </dgm:pt>
    <dgm:pt modelId="{61976396-FC1D-4073-AFB8-3791F90A2BE6}" type="parTrans" cxnId="{0EE3A339-4087-4C51-892C-58A327E4E67B}">
      <dgm:prSet/>
      <dgm:spPr/>
      <dgm:t>
        <a:bodyPr/>
        <a:lstStyle/>
        <a:p>
          <a:endParaRPr lang="el-GR"/>
        </a:p>
      </dgm:t>
    </dgm:pt>
    <dgm:pt modelId="{92DDA830-4A83-480A-BBE9-056C2665708C}" type="sibTrans" cxnId="{0EE3A339-4087-4C51-892C-58A327E4E67B}">
      <dgm:prSet/>
      <dgm:spPr/>
      <dgm:t>
        <a:bodyPr/>
        <a:lstStyle/>
        <a:p>
          <a:endParaRPr lang="el-GR"/>
        </a:p>
      </dgm:t>
    </dgm:pt>
    <dgm:pt modelId="{D2118E3A-5C0D-42B1-80D3-EA2AB16BC2A4}">
      <dgm:prSet phldrT="[Κείμενο]"/>
      <dgm:spPr/>
      <dgm:t>
        <a:bodyPr/>
        <a:lstStyle/>
        <a:p>
          <a:r>
            <a:rPr lang="el-GR"/>
            <a:t>Θωμαή</a:t>
          </a:r>
        </a:p>
      </dgm:t>
    </dgm:pt>
    <dgm:pt modelId="{93172E52-2E16-4B7C-BF27-B333A97C587D}" type="parTrans" cxnId="{79117665-B234-47F1-ABAC-4A689A0CC778}">
      <dgm:prSet/>
      <dgm:spPr/>
      <dgm:t>
        <a:bodyPr/>
        <a:lstStyle/>
        <a:p>
          <a:endParaRPr lang="el-GR"/>
        </a:p>
      </dgm:t>
    </dgm:pt>
    <dgm:pt modelId="{394CE13D-C322-453C-99CC-2B8180F0D978}" type="sibTrans" cxnId="{79117665-B234-47F1-ABAC-4A689A0CC778}">
      <dgm:prSet/>
      <dgm:spPr/>
      <dgm:t>
        <a:bodyPr/>
        <a:lstStyle/>
        <a:p>
          <a:endParaRPr lang="el-GR"/>
        </a:p>
      </dgm:t>
    </dgm:pt>
    <dgm:pt modelId="{1FDB9EC4-CF35-409D-B0EC-8D196BC850C0}">
      <dgm:prSet phldrT="[Κείμενο]"/>
      <dgm:spPr/>
      <dgm:t>
        <a:bodyPr/>
        <a:lstStyle/>
        <a:p>
          <a:r>
            <a:rPr lang="el-GR"/>
            <a:t>Μιχάλης  </a:t>
          </a:r>
        </a:p>
      </dgm:t>
    </dgm:pt>
    <dgm:pt modelId="{976158C7-37EA-47EA-9B25-23DCB2A78F53}" type="parTrans" cxnId="{CC3E1EBE-DFC4-4E1F-A017-344B34322A83}">
      <dgm:prSet/>
      <dgm:spPr/>
      <dgm:t>
        <a:bodyPr/>
        <a:lstStyle/>
        <a:p>
          <a:endParaRPr lang="el-GR"/>
        </a:p>
      </dgm:t>
    </dgm:pt>
    <dgm:pt modelId="{1AB673A8-0EAC-4E7E-A636-E77A48BBB066}" type="sibTrans" cxnId="{CC3E1EBE-DFC4-4E1F-A017-344B34322A83}">
      <dgm:prSet/>
      <dgm:spPr/>
      <dgm:t>
        <a:bodyPr/>
        <a:lstStyle/>
        <a:p>
          <a:endParaRPr lang="el-GR"/>
        </a:p>
      </dgm:t>
    </dgm:pt>
    <dgm:pt modelId="{09BE9641-5617-461B-98D8-3644E4233281}" type="pres">
      <dgm:prSet presAssocID="{81DDFCE1-F65C-47D4-8F82-7D718F9FB62D}" presName="hierChild1" presStyleCnt="0">
        <dgm:presLayoutVars>
          <dgm:chPref val="1"/>
          <dgm:dir/>
          <dgm:animOne val="branch"/>
          <dgm:animLvl val="lvl"/>
          <dgm:resizeHandles/>
        </dgm:presLayoutVars>
      </dgm:prSet>
      <dgm:spPr/>
    </dgm:pt>
    <dgm:pt modelId="{E49EF1AD-5453-4B26-8FD4-6D89A28A17D4}" type="pres">
      <dgm:prSet presAssocID="{1D63CF6E-DECB-46C5-AEBF-49DA1309FD9B}" presName="hierRoot1" presStyleCnt="0"/>
      <dgm:spPr/>
    </dgm:pt>
    <dgm:pt modelId="{C821E29D-FB6D-40BC-B9EF-2E8BF7E0EAC8}" type="pres">
      <dgm:prSet presAssocID="{1D63CF6E-DECB-46C5-AEBF-49DA1309FD9B}" presName="composite" presStyleCnt="0"/>
      <dgm:spPr/>
    </dgm:pt>
    <dgm:pt modelId="{D9F24C88-9E78-4028-91BB-5FFAEA3CFA81}" type="pres">
      <dgm:prSet presAssocID="{1D63CF6E-DECB-46C5-AEBF-49DA1309FD9B}" presName="background" presStyleLbl="node0" presStyleIdx="0" presStyleCnt="4"/>
      <dgm:spPr/>
    </dgm:pt>
    <dgm:pt modelId="{5E0D4454-4C5E-4922-8EAD-B653A2075738}" type="pres">
      <dgm:prSet presAssocID="{1D63CF6E-DECB-46C5-AEBF-49DA1309FD9B}" presName="text" presStyleLbl="fgAcc0" presStyleIdx="0" presStyleCnt="4">
        <dgm:presLayoutVars>
          <dgm:chPref val="3"/>
        </dgm:presLayoutVars>
      </dgm:prSet>
      <dgm:spPr/>
      <dgm:t>
        <a:bodyPr/>
        <a:lstStyle/>
        <a:p>
          <a:endParaRPr lang="el-GR"/>
        </a:p>
      </dgm:t>
    </dgm:pt>
    <dgm:pt modelId="{0A88A054-7D5C-4648-9D0D-225068BE895B}" type="pres">
      <dgm:prSet presAssocID="{1D63CF6E-DECB-46C5-AEBF-49DA1309FD9B}" presName="hierChild2" presStyleCnt="0"/>
      <dgm:spPr/>
    </dgm:pt>
    <dgm:pt modelId="{29565317-BE3D-433B-9463-67DC198A6D9D}" type="pres">
      <dgm:prSet presAssocID="{6527785D-C419-4993-B666-B868A64574A2}" presName="hierRoot1" presStyleCnt="0"/>
      <dgm:spPr/>
    </dgm:pt>
    <dgm:pt modelId="{877DC570-1EEE-40DF-9866-E809262DED18}" type="pres">
      <dgm:prSet presAssocID="{6527785D-C419-4993-B666-B868A64574A2}" presName="composite" presStyleCnt="0"/>
      <dgm:spPr/>
    </dgm:pt>
    <dgm:pt modelId="{77D164F6-6FB7-4B97-8418-32F28160191E}" type="pres">
      <dgm:prSet presAssocID="{6527785D-C419-4993-B666-B868A64574A2}" presName="background" presStyleLbl="node0" presStyleIdx="1" presStyleCnt="4"/>
      <dgm:spPr/>
    </dgm:pt>
    <dgm:pt modelId="{9E34DAD3-6D13-44FD-8161-9100EA1B46E7}" type="pres">
      <dgm:prSet presAssocID="{6527785D-C419-4993-B666-B868A64574A2}" presName="text" presStyleLbl="fgAcc0" presStyleIdx="1" presStyleCnt="4" custLinFactNeighborX="-1727" custLinFactNeighborY="1360">
        <dgm:presLayoutVars>
          <dgm:chPref val="3"/>
        </dgm:presLayoutVars>
      </dgm:prSet>
      <dgm:spPr/>
    </dgm:pt>
    <dgm:pt modelId="{5378DF2D-617D-4734-B188-94BFEA80E31B}" type="pres">
      <dgm:prSet presAssocID="{6527785D-C419-4993-B666-B868A64574A2}" presName="hierChild2" presStyleCnt="0"/>
      <dgm:spPr/>
    </dgm:pt>
    <dgm:pt modelId="{3F81EAB8-C0DA-4318-A3A9-5C9BC56A58A0}" type="pres">
      <dgm:prSet presAssocID="{93172E52-2E16-4B7C-BF27-B333A97C587D}" presName="Name10" presStyleLbl="parChTrans1D2" presStyleIdx="0" presStyleCnt="2"/>
      <dgm:spPr/>
    </dgm:pt>
    <dgm:pt modelId="{17C760C7-ACDD-486E-9740-A25AC639527D}" type="pres">
      <dgm:prSet presAssocID="{D2118E3A-5C0D-42B1-80D3-EA2AB16BC2A4}" presName="hierRoot2" presStyleCnt="0"/>
      <dgm:spPr/>
    </dgm:pt>
    <dgm:pt modelId="{967B2467-D6C8-4A4A-921B-8A8EF793CAFF}" type="pres">
      <dgm:prSet presAssocID="{D2118E3A-5C0D-42B1-80D3-EA2AB16BC2A4}" presName="composite2" presStyleCnt="0"/>
      <dgm:spPr/>
    </dgm:pt>
    <dgm:pt modelId="{E369788E-C689-44E0-B187-69A8006F1FE0}" type="pres">
      <dgm:prSet presAssocID="{D2118E3A-5C0D-42B1-80D3-EA2AB16BC2A4}" presName="background2" presStyleLbl="node2" presStyleIdx="0" presStyleCnt="2"/>
      <dgm:spPr/>
    </dgm:pt>
    <dgm:pt modelId="{3137EEFE-5DC5-4105-826F-48B186253677}" type="pres">
      <dgm:prSet presAssocID="{D2118E3A-5C0D-42B1-80D3-EA2AB16BC2A4}" presName="text2" presStyleLbl="fgAcc2" presStyleIdx="0" presStyleCnt="2" custLinFactNeighborX="-59570" custLinFactNeighborY="-2719">
        <dgm:presLayoutVars>
          <dgm:chPref val="3"/>
        </dgm:presLayoutVars>
      </dgm:prSet>
      <dgm:spPr/>
    </dgm:pt>
    <dgm:pt modelId="{FD2B79C6-90B4-4115-9CD5-EF048CE5934C}" type="pres">
      <dgm:prSet presAssocID="{D2118E3A-5C0D-42B1-80D3-EA2AB16BC2A4}" presName="hierChild3" presStyleCnt="0"/>
      <dgm:spPr/>
    </dgm:pt>
    <dgm:pt modelId="{E2CD3F42-10FD-432A-B3D6-E335A3AE3F06}" type="pres">
      <dgm:prSet presAssocID="{976158C7-37EA-47EA-9B25-23DCB2A78F53}" presName="Name17" presStyleLbl="parChTrans1D3" presStyleIdx="0" presStyleCnt="2"/>
      <dgm:spPr/>
    </dgm:pt>
    <dgm:pt modelId="{B7D93BA9-9294-4B0B-B356-7231E9FB01D1}" type="pres">
      <dgm:prSet presAssocID="{1FDB9EC4-CF35-409D-B0EC-8D196BC850C0}" presName="hierRoot3" presStyleCnt="0"/>
      <dgm:spPr/>
    </dgm:pt>
    <dgm:pt modelId="{DC276149-FEA1-48AE-8018-2D9A55159727}" type="pres">
      <dgm:prSet presAssocID="{1FDB9EC4-CF35-409D-B0EC-8D196BC850C0}" presName="composite3" presStyleCnt="0"/>
      <dgm:spPr/>
    </dgm:pt>
    <dgm:pt modelId="{B8F565B9-3E9E-426E-97DB-BF4E2F37EAC8}" type="pres">
      <dgm:prSet presAssocID="{1FDB9EC4-CF35-409D-B0EC-8D196BC850C0}" presName="background3" presStyleLbl="node3" presStyleIdx="0" presStyleCnt="2"/>
      <dgm:spPr/>
    </dgm:pt>
    <dgm:pt modelId="{51769C0C-FE5C-4468-9AD8-23CBB33400A5}" type="pres">
      <dgm:prSet presAssocID="{1FDB9EC4-CF35-409D-B0EC-8D196BC850C0}" presName="text3" presStyleLbl="fgAcc3" presStyleIdx="0" presStyleCnt="2" custLinFactNeighborX="63887" custLinFactNeighborY="-4079">
        <dgm:presLayoutVars>
          <dgm:chPref val="3"/>
        </dgm:presLayoutVars>
      </dgm:prSet>
      <dgm:spPr/>
    </dgm:pt>
    <dgm:pt modelId="{1FC8AE06-D8A5-4A05-8628-F89DB5A64949}" type="pres">
      <dgm:prSet presAssocID="{1FDB9EC4-CF35-409D-B0EC-8D196BC850C0}" presName="hierChild4" presStyleCnt="0"/>
      <dgm:spPr/>
    </dgm:pt>
    <dgm:pt modelId="{44C5577A-B19D-4625-B9C4-25F605EB1182}" type="pres">
      <dgm:prSet presAssocID="{B864BE21-0F1E-44FC-9B36-F5297BA00162}" presName="hierRoot1" presStyleCnt="0"/>
      <dgm:spPr/>
    </dgm:pt>
    <dgm:pt modelId="{16B8DF9C-C0A3-4925-A09A-C387CD77A839}" type="pres">
      <dgm:prSet presAssocID="{B864BE21-0F1E-44FC-9B36-F5297BA00162}" presName="composite" presStyleCnt="0"/>
      <dgm:spPr/>
    </dgm:pt>
    <dgm:pt modelId="{2E4BC6EB-F4DC-4979-8EB8-1F09FDDC28F5}" type="pres">
      <dgm:prSet presAssocID="{B864BE21-0F1E-44FC-9B36-F5297BA00162}" presName="background" presStyleLbl="node0" presStyleIdx="2" presStyleCnt="4"/>
      <dgm:spPr/>
    </dgm:pt>
    <dgm:pt modelId="{BE7F8F7D-F123-49AF-B245-B275CDB5F740}" type="pres">
      <dgm:prSet presAssocID="{B864BE21-0F1E-44FC-9B36-F5297BA00162}" presName="text" presStyleLbl="fgAcc0" presStyleIdx="2" presStyleCnt="4">
        <dgm:presLayoutVars>
          <dgm:chPref val="3"/>
        </dgm:presLayoutVars>
      </dgm:prSet>
      <dgm:spPr/>
    </dgm:pt>
    <dgm:pt modelId="{E56EB15F-565B-44D2-BECE-F1BB38BA1CEE}" type="pres">
      <dgm:prSet presAssocID="{B864BE21-0F1E-44FC-9B36-F5297BA00162}" presName="hierChild2" presStyleCnt="0"/>
      <dgm:spPr/>
    </dgm:pt>
    <dgm:pt modelId="{DC38D556-C21F-4523-808E-F72E2FB6D8CC}" type="pres">
      <dgm:prSet presAssocID="{AF92E3A2-346C-4618-81F0-98E70EAA29CB}" presName="hierRoot1" presStyleCnt="0"/>
      <dgm:spPr/>
    </dgm:pt>
    <dgm:pt modelId="{EA8B40BA-AF24-4636-824D-639B76095475}" type="pres">
      <dgm:prSet presAssocID="{AF92E3A2-346C-4618-81F0-98E70EAA29CB}" presName="composite" presStyleCnt="0"/>
      <dgm:spPr/>
    </dgm:pt>
    <dgm:pt modelId="{1C623A67-778E-4982-B789-DC7693EFF04C}" type="pres">
      <dgm:prSet presAssocID="{AF92E3A2-346C-4618-81F0-98E70EAA29CB}" presName="background" presStyleLbl="node0" presStyleIdx="3" presStyleCnt="4"/>
      <dgm:spPr/>
    </dgm:pt>
    <dgm:pt modelId="{15175C1D-51AC-4F35-A44C-BF34311D7D99}" type="pres">
      <dgm:prSet presAssocID="{AF92E3A2-346C-4618-81F0-98E70EAA29CB}" presName="text" presStyleLbl="fgAcc0" presStyleIdx="3" presStyleCnt="4">
        <dgm:presLayoutVars>
          <dgm:chPref val="3"/>
        </dgm:presLayoutVars>
      </dgm:prSet>
      <dgm:spPr/>
    </dgm:pt>
    <dgm:pt modelId="{3F2EA388-C6A4-4E12-8632-E6D473064602}" type="pres">
      <dgm:prSet presAssocID="{AF92E3A2-346C-4618-81F0-98E70EAA29CB}" presName="hierChild2" presStyleCnt="0"/>
      <dgm:spPr/>
    </dgm:pt>
    <dgm:pt modelId="{D34E5F00-06E6-4CD3-88CC-CED8C4188F1C}" type="pres">
      <dgm:prSet presAssocID="{F5988C10-BDB7-4245-9F1D-3A0FD34A6BCD}" presName="Name10" presStyleLbl="parChTrans1D2" presStyleIdx="1" presStyleCnt="2"/>
      <dgm:spPr/>
    </dgm:pt>
    <dgm:pt modelId="{86B8DC0B-BF17-4177-A9A1-D937CE223BCC}" type="pres">
      <dgm:prSet presAssocID="{45124EEC-2AF4-49B2-B09C-A23C0B5CC25E}" presName="hierRoot2" presStyleCnt="0"/>
      <dgm:spPr/>
    </dgm:pt>
    <dgm:pt modelId="{B3FB1321-FE82-4C70-A845-B3D4A13A3B21}" type="pres">
      <dgm:prSet presAssocID="{45124EEC-2AF4-49B2-B09C-A23C0B5CC25E}" presName="composite2" presStyleCnt="0"/>
      <dgm:spPr/>
    </dgm:pt>
    <dgm:pt modelId="{F84CC78D-8FD4-4196-8AA6-D48988A9FF80}" type="pres">
      <dgm:prSet presAssocID="{45124EEC-2AF4-49B2-B09C-A23C0B5CC25E}" presName="background2" presStyleLbl="node2" presStyleIdx="1" presStyleCnt="2"/>
      <dgm:spPr/>
    </dgm:pt>
    <dgm:pt modelId="{94300A85-CA9E-4DC7-A74E-345CB1CFC334}" type="pres">
      <dgm:prSet presAssocID="{45124EEC-2AF4-49B2-B09C-A23C0B5CC25E}" presName="text2" presStyleLbl="fgAcc2" presStyleIdx="1" presStyleCnt="2" custLinFactNeighborX="-68204" custLinFactNeighborY="-21753">
        <dgm:presLayoutVars>
          <dgm:chPref val="3"/>
        </dgm:presLayoutVars>
      </dgm:prSet>
      <dgm:spPr/>
    </dgm:pt>
    <dgm:pt modelId="{08F4D79F-8B62-4C94-92A1-C312942884F1}" type="pres">
      <dgm:prSet presAssocID="{45124EEC-2AF4-49B2-B09C-A23C0B5CC25E}" presName="hierChild3" presStyleCnt="0"/>
      <dgm:spPr/>
    </dgm:pt>
    <dgm:pt modelId="{F284743B-9556-4BE8-B215-20A27B200CFE}" type="pres">
      <dgm:prSet presAssocID="{61976396-FC1D-4073-AFB8-3791F90A2BE6}" presName="Name17" presStyleLbl="parChTrans1D3" presStyleIdx="1" presStyleCnt="2"/>
      <dgm:spPr/>
    </dgm:pt>
    <dgm:pt modelId="{0F38B194-9055-4AA7-B7D8-5D7EF9D9FB53}" type="pres">
      <dgm:prSet presAssocID="{B759ED2A-F1B8-40B4-BDB2-808517E5F21E}" presName="hierRoot3" presStyleCnt="0"/>
      <dgm:spPr/>
    </dgm:pt>
    <dgm:pt modelId="{2088DAAE-15EE-4554-9A05-94597A52AA19}" type="pres">
      <dgm:prSet presAssocID="{B759ED2A-F1B8-40B4-BDB2-808517E5F21E}" presName="composite3" presStyleCnt="0"/>
      <dgm:spPr/>
    </dgm:pt>
    <dgm:pt modelId="{63EB0E8E-36E4-4E0C-AB56-543E28E6FE79}" type="pres">
      <dgm:prSet presAssocID="{B759ED2A-F1B8-40B4-BDB2-808517E5F21E}" presName="background3" presStyleLbl="node3" presStyleIdx="1" presStyleCnt="2"/>
      <dgm:spPr/>
    </dgm:pt>
    <dgm:pt modelId="{EDF2DC89-B416-44B7-9CFC-B6DCFA32DF13}" type="pres">
      <dgm:prSet presAssocID="{B759ED2A-F1B8-40B4-BDB2-808517E5F21E}" presName="text3" presStyleLbl="fgAcc3" presStyleIdx="1" presStyleCnt="2" custLinFactNeighborX="-66903" custLinFactNeighborY="-8538">
        <dgm:presLayoutVars>
          <dgm:chPref val="3"/>
        </dgm:presLayoutVars>
      </dgm:prSet>
      <dgm:spPr/>
    </dgm:pt>
    <dgm:pt modelId="{B48C6EA7-6169-42F0-A09C-47D3BA869217}" type="pres">
      <dgm:prSet presAssocID="{B759ED2A-F1B8-40B4-BDB2-808517E5F21E}" presName="hierChild4" presStyleCnt="0"/>
      <dgm:spPr/>
    </dgm:pt>
  </dgm:ptLst>
  <dgm:cxnLst>
    <dgm:cxn modelId="{1B3EAD93-A7D1-4E46-8030-34D4521221D6}" type="presOf" srcId="{6527785D-C419-4993-B666-B868A64574A2}" destId="{9E34DAD3-6D13-44FD-8161-9100EA1B46E7}" srcOrd="0" destOrd="0" presId="urn:microsoft.com/office/officeart/2005/8/layout/hierarchy1"/>
    <dgm:cxn modelId="{D6A351D1-EDC0-4C4C-A017-68FE4F974245}" type="presOf" srcId="{F5988C10-BDB7-4245-9F1D-3A0FD34A6BCD}" destId="{D34E5F00-06E6-4CD3-88CC-CED8C4188F1C}" srcOrd="0" destOrd="0" presId="urn:microsoft.com/office/officeart/2005/8/layout/hierarchy1"/>
    <dgm:cxn modelId="{32DFB2F8-01B5-4496-9E55-E46E89E00EA2}" type="presOf" srcId="{1D63CF6E-DECB-46C5-AEBF-49DA1309FD9B}" destId="{5E0D4454-4C5E-4922-8EAD-B653A2075738}" srcOrd="0" destOrd="0" presId="urn:microsoft.com/office/officeart/2005/8/layout/hierarchy1"/>
    <dgm:cxn modelId="{719CEF47-2379-4F01-93DD-73D1FFE9731B}" srcId="{AF92E3A2-346C-4618-81F0-98E70EAA29CB}" destId="{45124EEC-2AF4-49B2-B09C-A23C0B5CC25E}" srcOrd="0" destOrd="0" parTransId="{F5988C10-BDB7-4245-9F1D-3A0FD34A6BCD}" sibTransId="{D74B548A-9E5A-4DA3-96C4-9927990C6D92}"/>
    <dgm:cxn modelId="{27A0019B-E099-4DF2-8970-40E502A4FAFD}" srcId="{81DDFCE1-F65C-47D4-8F82-7D718F9FB62D}" destId="{1D63CF6E-DECB-46C5-AEBF-49DA1309FD9B}" srcOrd="0" destOrd="0" parTransId="{0963F202-CE25-4CC6-B517-2C703E56BA2D}" sibTransId="{BC0A0830-93EB-47DB-8802-F4B41F02CBAC}"/>
    <dgm:cxn modelId="{5D3C144C-63E4-4FFD-82DA-FE1D40CA23F9}" srcId="{81DDFCE1-F65C-47D4-8F82-7D718F9FB62D}" destId="{6527785D-C419-4993-B666-B868A64574A2}" srcOrd="1" destOrd="0" parTransId="{365C7B1B-95FD-4078-8EE0-C1D0E43101FC}" sibTransId="{3765C55E-7AF5-44F2-8B4D-C35D13B68BB2}"/>
    <dgm:cxn modelId="{EA72C046-6E02-489A-9EAC-7FF502A91624}" srcId="{81DDFCE1-F65C-47D4-8F82-7D718F9FB62D}" destId="{B864BE21-0F1E-44FC-9B36-F5297BA00162}" srcOrd="2" destOrd="0" parTransId="{B44264E6-7BF2-495B-960D-608504842DDB}" sibTransId="{84A2A6DC-0F87-4646-9556-9F682CCA62C5}"/>
    <dgm:cxn modelId="{5FCCF69F-21F0-4542-AC07-D574B48ED668}" type="presOf" srcId="{B864BE21-0F1E-44FC-9B36-F5297BA00162}" destId="{BE7F8F7D-F123-49AF-B245-B275CDB5F740}" srcOrd="0" destOrd="0" presId="urn:microsoft.com/office/officeart/2005/8/layout/hierarchy1"/>
    <dgm:cxn modelId="{C1AA03B5-A829-410B-BFEE-8832A2963F28}" type="presOf" srcId="{976158C7-37EA-47EA-9B25-23DCB2A78F53}" destId="{E2CD3F42-10FD-432A-B3D6-E335A3AE3F06}" srcOrd="0" destOrd="0" presId="urn:microsoft.com/office/officeart/2005/8/layout/hierarchy1"/>
    <dgm:cxn modelId="{60E53FA6-411E-4995-8DA3-3A937E14DEC5}" type="presOf" srcId="{93172E52-2E16-4B7C-BF27-B333A97C587D}" destId="{3F81EAB8-C0DA-4318-A3A9-5C9BC56A58A0}" srcOrd="0" destOrd="0" presId="urn:microsoft.com/office/officeart/2005/8/layout/hierarchy1"/>
    <dgm:cxn modelId="{2F6750F8-5F79-45CA-9C82-A679E61FF4D0}" type="presOf" srcId="{1FDB9EC4-CF35-409D-B0EC-8D196BC850C0}" destId="{51769C0C-FE5C-4468-9AD8-23CBB33400A5}" srcOrd="0" destOrd="0" presId="urn:microsoft.com/office/officeart/2005/8/layout/hierarchy1"/>
    <dgm:cxn modelId="{0EE3A339-4087-4C51-892C-58A327E4E67B}" srcId="{45124EEC-2AF4-49B2-B09C-A23C0B5CC25E}" destId="{B759ED2A-F1B8-40B4-BDB2-808517E5F21E}" srcOrd="0" destOrd="0" parTransId="{61976396-FC1D-4073-AFB8-3791F90A2BE6}" sibTransId="{92DDA830-4A83-480A-BBE9-056C2665708C}"/>
    <dgm:cxn modelId="{127F3A33-FE38-4704-BCA0-5B08C530611B}" type="presOf" srcId="{B759ED2A-F1B8-40B4-BDB2-808517E5F21E}" destId="{EDF2DC89-B416-44B7-9CFC-B6DCFA32DF13}" srcOrd="0" destOrd="0" presId="urn:microsoft.com/office/officeart/2005/8/layout/hierarchy1"/>
    <dgm:cxn modelId="{805A5A78-F65D-4FC4-A44D-1E85E72E47E4}" type="presOf" srcId="{D2118E3A-5C0D-42B1-80D3-EA2AB16BC2A4}" destId="{3137EEFE-5DC5-4105-826F-48B186253677}" srcOrd="0" destOrd="0" presId="urn:microsoft.com/office/officeart/2005/8/layout/hierarchy1"/>
    <dgm:cxn modelId="{CC3E1EBE-DFC4-4E1F-A017-344B34322A83}" srcId="{D2118E3A-5C0D-42B1-80D3-EA2AB16BC2A4}" destId="{1FDB9EC4-CF35-409D-B0EC-8D196BC850C0}" srcOrd="0" destOrd="0" parTransId="{976158C7-37EA-47EA-9B25-23DCB2A78F53}" sibTransId="{1AB673A8-0EAC-4E7E-A636-E77A48BBB066}"/>
    <dgm:cxn modelId="{EDC553D1-AFF3-4698-AFBF-897BE0A59BD2}" type="presOf" srcId="{AF92E3A2-346C-4618-81F0-98E70EAA29CB}" destId="{15175C1D-51AC-4F35-A44C-BF34311D7D99}" srcOrd="0" destOrd="0" presId="urn:microsoft.com/office/officeart/2005/8/layout/hierarchy1"/>
    <dgm:cxn modelId="{53026C22-C217-4AC2-8083-C49497D11EE1}" type="presOf" srcId="{45124EEC-2AF4-49B2-B09C-A23C0B5CC25E}" destId="{94300A85-CA9E-4DC7-A74E-345CB1CFC334}" srcOrd="0" destOrd="0" presId="urn:microsoft.com/office/officeart/2005/8/layout/hierarchy1"/>
    <dgm:cxn modelId="{F4124339-BF09-4176-A9AF-49AEE64ED332}" srcId="{81DDFCE1-F65C-47D4-8F82-7D718F9FB62D}" destId="{AF92E3A2-346C-4618-81F0-98E70EAA29CB}" srcOrd="3" destOrd="0" parTransId="{B8D369E3-C77F-439E-B30C-E2275EAC10BC}" sibTransId="{A1092254-AF15-4778-B807-B874C7DD6359}"/>
    <dgm:cxn modelId="{79117665-B234-47F1-ABAC-4A689A0CC778}" srcId="{6527785D-C419-4993-B666-B868A64574A2}" destId="{D2118E3A-5C0D-42B1-80D3-EA2AB16BC2A4}" srcOrd="0" destOrd="0" parTransId="{93172E52-2E16-4B7C-BF27-B333A97C587D}" sibTransId="{394CE13D-C322-453C-99CC-2B8180F0D978}"/>
    <dgm:cxn modelId="{9870A343-5002-44AA-8279-B86984BCDF84}" type="presOf" srcId="{61976396-FC1D-4073-AFB8-3791F90A2BE6}" destId="{F284743B-9556-4BE8-B215-20A27B200CFE}" srcOrd="0" destOrd="0" presId="urn:microsoft.com/office/officeart/2005/8/layout/hierarchy1"/>
    <dgm:cxn modelId="{DE1D90AB-2DA3-4D26-BBCB-09F65C9D197E}" type="presOf" srcId="{81DDFCE1-F65C-47D4-8F82-7D718F9FB62D}" destId="{09BE9641-5617-461B-98D8-3644E4233281}" srcOrd="0" destOrd="0" presId="urn:microsoft.com/office/officeart/2005/8/layout/hierarchy1"/>
    <dgm:cxn modelId="{B66EDD3B-348B-4501-BC1C-BCD6503D5DB0}" type="presParOf" srcId="{09BE9641-5617-461B-98D8-3644E4233281}" destId="{E49EF1AD-5453-4B26-8FD4-6D89A28A17D4}" srcOrd="0" destOrd="0" presId="urn:microsoft.com/office/officeart/2005/8/layout/hierarchy1"/>
    <dgm:cxn modelId="{AF0F7147-A990-480B-9662-D61AA6202FA0}" type="presParOf" srcId="{E49EF1AD-5453-4B26-8FD4-6D89A28A17D4}" destId="{C821E29D-FB6D-40BC-B9EF-2E8BF7E0EAC8}" srcOrd="0" destOrd="0" presId="urn:microsoft.com/office/officeart/2005/8/layout/hierarchy1"/>
    <dgm:cxn modelId="{EE5288C3-871D-4BA4-B741-C34E3127FB11}" type="presParOf" srcId="{C821E29D-FB6D-40BC-B9EF-2E8BF7E0EAC8}" destId="{D9F24C88-9E78-4028-91BB-5FFAEA3CFA81}" srcOrd="0" destOrd="0" presId="urn:microsoft.com/office/officeart/2005/8/layout/hierarchy1"/>
    <dgm:cxn modelId="{E79B60E5-5321-4FB2-8360-34268BCDF57C}" type="presParOf" srcId="{C821E29D-FB6D-40BC-B9EF-2E8BF7E0EAC8}" destId="{5E0D4454-4C5E-4922-8EAD-B653A2075738}" srcOrd="1" destOrd="0" presId="urn:microsoft.com/office/officeart/2005/8/layout/hierarchy1"/>
    <dgm:cxn modelId="{2709350F-FFF0-4E59-97A1-465A5FAB4A56}" type="presParOf" srcId="{E49EF1AD-5453-4B26-8FD4-6D89A28A17D4}" destId="{0A88A054-7D5C-4648-9D0D-225068BE895B}" srcOrd="1" destOrd="0" presId="urn:microsoft.com/office/officeart/2005/8/layout/hierarchy1"/>
    <dgm:cxn modelId="{5D1DC887-ED80-4B76-818B-D69914755F4E}" type="presParOf" srcId="{09BE9641-5617-461B-98D8-3644E4233281}" destId="{29565317-BE3D-433B-9463-67DC198A6D9D}" srcOrd="1" destOrd="0" presId="urn:microsoft.com/office/officeart/2005/8/layout/hierarchy1"/>
    <dgm:cxn modelId="{C12B1261-66DF-4042-BCC4-20918802BF55}" type="presParOf" srcId="{29565317-BE3D-433B-9463-67DC198A6D9D}" destId="{877DC570-1EEE-40DF-9866-E809262DED18}" srcOrd="0" destOrd="0" presId="urn:microsoft.com/office/officeart/2005/8/layout/hierarchy1"/>
    <dgm:cxn modelId="{902F242C-68A2-434D-8350-61544280E83D}" type="presParOf" srcId="{877DC570-1EEE-40DF-9866-E809262DED18}" destId="{77D164F6-6FB7-4B97-8418-32F28160191E}" srcOrd="0" destOrd="0" presId="urn:microsoft.com/office/officeart/2005/8/layout/hierarchy1"/>
    <dgm:cxn modelId="{AED6C0E9-58CD-4B8D-8D5E-394C9EB19180}" type="presParOf" srcId="{877DC570-1EEE-40DF-9866-E809262DED18}" destId="{9E34DAD3-6D13-44FD-8161-9100EA1B46E7}" srcOrd="1" destOrd="0" presId="urn:microsoft.com/office/officeart/2005/8/layout/hierarchy1"/>
    <dgm:cxn modelId="{95FE7FB4-461B-4808-96F4-6F8B4D5D203B}" type="presParOf" srcId="{29565317-BE3D-433B-9463-67DC198A6D9D}" destId="{5378DF2D-617D-4734-B188-94BFEA80E31B}" srcOrd="1" destOrd="0" presId="urn:microsoft.com/office/officeart/2005/8/layout/hierarchy1"/>
    <dgm:cxn modelId="{FD5F8699-1357-4251-BAB6-4DE54B24FB0D}" type="presParOf" srcId="{5378DF2D-617D-4734-B188-94BFEA80E31B}" destId="{3F81EAB8-C0DA-4318-A3A9-5C9BC56A58A0}" srcOrd="0" destOrd="0" presId="urn:microsoft.com/office/officeart/2005/8/layout/hierarchy1"/>
    <dgm:cxn modelId="{1C7A69E5-B55B-459B-8D4C-46F41E13E30B}" type="presParOf" srcId="{5378DF2D-617D-4734-B188-94BFEA80E31B}" destId="{17C760C7-ACDD-486E-9740-A25AC639527D}" srcOrd="1" destOrd="0" presId="urn:microsoft.com/office/officeart/2005/8/layout/hierarchy1"/>
    <dgm:cxn modelId="{5F37DA66-DAC2-4E48-B93D-5667E53BB7BB}" type="presParOf" srcId="{17C760C7-ACDD-486E-9740-A25AC639527D}" destId="{967B2467-D6C8-4A4A-921B-8A8EF793CAFF}" srcOrd="0" destOrd="0" presId="urn:microsoft.com/office/officeart/2005/8/layout/hierarchy1"/>
    <dgm:cxn modelId="{0089CE9D-24F3-4084-B5BF-790546E6FE56}" type="presParOf" srcId="{967B2467-D6C8-4A4A-921B-8A8EF793CAFF}" destId="{E369788E-C689-44E0-B187-69A8006F1FE0}" srcOrd="0" destOrd="0" presId="urn:microsoft.com/office/officeart/2005/8/layout/hierarchy1"/>
    <dgm:cxn modelId="{EE38F5A7-B8C6-4D75-86ED-33E84DF800C7}" type="presParOf" srcId="{967B2467-D6C8-4A4A-921B-8A8EF793CAFF}" destId="{3137EEFE-5DC5-4105-826F-48B186253677}" srcOrd="1" destOrd="0" presId="urn:microsoft.com/office/officeart/2005/8/layout/hierarchy1"/>
    <dgm:cxn modelId="{5A4EE72A-957F-45B7-8512-421ECE4998F4}" type="presParOf" srcId="{17C760C7-ACDD-486E-9740-A25AC639527D}" destId="{FD2B79C6-90B4-4115-9CD5-EF048CE5934C}" srcOrd="1" destOrd="0" presId="urn:microsoft.com/office/officeart/2005/8/layout/hierarchy1"/>
    <dgm:cxn modelId="{45B5281B-E521-475F-8FE9-09AC82364A2A}" type="presParOf" srcId="{FD2B79C6-90B4-4115-9CD5-EF048CE5934C}" destId="{E2CD3F42-10FD-432A-B3D6-E335A3AE3F06}" srcOrd="0" destOrd="0" presId="urn:microsoft.com/office/officeart/2005/8/layout/hierarchy1"/>
    <dgm:cxn modelId="{EE9FC3A3-654F-4304-8943-3D2AF4B6EA40}" type="presParOf" srcId="{FD2B79C6-90B4-4115-9CD5-EF048CE5934C}" destId="{B7D93BA9-9294-4B0B-B356-7231E9FB01D1}" srcOrd="1" destOrd="0" presId="urn:microsoft.com/office/officeart/2005/8/layout/hierarchy1"/>
    <dgm:cxn modelId="{549980AC-7A5A-43CB-92EC-B0B0389C238E}" type="presParOf" srcId="{B7D93BA9-9294-4B0B-B356-7231E9FB01D1}" destId="{DC276149-FEA1-48AE-8018-2D9A55159727}" srcOrd="0" destOrd="0" presId="urn:microsoft.com/office/officeart/2005/8/layout/hierarchy1"/>
    <dgm:cxn modelId="{3EEE700D-368A-4341-969A-6F58EB1933CF}" type="presParOf" srcId="{DC276149-FEA1-48AE-8018-2D9A55159727}" destId="{B8F565B9-3E9E-426E-97DB-BF4E2F37EAC8}" srcOrd="0" destOrd="0" presId="urn:microsoft.com/office/officeart/2005/8/layout/hierarchy1"/>
    <dgm:cxn modelId="{6C6EA0D5-108F-42AA-9149-13764160DF24}" type="presParOf" srcId="{DC276149-FEA1-48AE-8018-2D9A55159727}" destId="{51769C0C-FE5C-4468-9AD8-23CBB33400A5}" srcOrd="1" destOrd="0" presId="urn:microsoft.com/office/officeart/2005/8/layout/hierarchy1"/>
    <dgm:cxn modelId="{2358E431-3321-43A1-8941-E7C67A707599}" type="presParOf" srcId="{B7D93BA9-9294-4B0B-B356-7231E9FB01D1}" destId="{1FC8AE06-D8A5-4A05-8628-F89DB5A64949}" srcOrd="1" destOrd="0" presId="urn:microsoft.com/office/officeart/2005/8/layout/hierarchy1"/>
    <dgm:cxn modelId="{53F79557-A157-4B3D-B968-3CA0A9050D92}" type="presParOf" srcId="{09BE9641-5617-461B-98D8-3644E4233281}" destId="{44C5577A-B19D-4625-B9C4-25F605EB1182}" srcOrd="2" destOrd="0" presId="urn:microsoft.com/office/officeart/2005/8/layout/hierarchy1"/>
    <dgm:cxn modelId="{339898F3-10EC-4B4A-80B8-D76E9F68D7D4}" type="presParOf" srcId="{44C5577A-B19D-4625-B9C4-25F605EB1182}" destId="{16B8DF9C-C0A3-4925-A09A-C387CD77A839}" srcOrd="0" destOrd="0" presId="urn:microsoft.com/office/officeart/2005/8/layout/hierarchy1"/>
    <dgm:cxn modelId="{7129BF58-7043-451D-8228-D00C7BC584DE}" type="presParOf" srcId="{16B8DF9C-C0A3-4925-A09A-C387CD77A839}" destId="{2E4BC6EB-F4DC-4979-8EB8-1F09FDDC28F5}" srcOrd="0" destOrd="0" presId="urn:microsoft.com/office/officeart/2005/8/layout/hierarchy1"/>
    <dgm:cxn modelId="{2BE5706D-6657-40C9-87D4-344C9F269095}" type="presParOf" srcId="{16B8DF9C-C0A3-4925-A09A-C387CD77A839}" destId="{BE7F8F7D-F123-49AF-B245-B275CDB5F740}" srcOrd="1" destOrd="0" presId="urn:microsoft.com/office/officeart/2005/8/layout/hierarchy1"/>
    <dgm:cxn modelId="{3E2F0050-7512-4019-BC3B-0CA05D56EAD8}" type="presParOf" srcId="{44C5577A-B19D-4625-B9C4-25F605EB1182}" destId="{E56EB15F-565B-44D2-BECE-F1BB38BA1CEE}" srcOrd="1" destOrd="0" presId="urn:microsoft.com/office/officeart/2005/8/layout/hierarchy1"/>
    <dgm:cxn modelId="{47C1CDB5-1A99-47D1-B198-9A2B5340645A}" type="presParOf" srcId="{09BE9641-5617-461B-98D8-3644E4233281}" destId="{DC38D556-C21F-4523-808E-F72E2FB6D8CC}" srcOrd="3" destOrd="0" presId="urn:microsoft.com/office/officeart/2005/8/layout/hierarchy1"/>
    <dgm:cxn modelId="{F6FEA57F-4C1E-48DA-89DD-AF81F7CB0613}" type="presParOf" srcId="{DC38D556-C21F-4523-808E-F72E2FB6D8CC}" destId="{EA8B40BA-AF24-4636-824D-639B76095475}" srcOrd="0" destOrd="0" presId="urn:microsoft.com/office/officeart/2005/8/layout/hierarchy1"/>
    <dgm:cxn modelId="{BBF0B708-B7FB-48AC-9871-B588FF53FC66}" type="presParOf" srcId="{EA8B40BA-AF24-4636-824D-639B76095475}" destId="{1C623A67-778E-4982-B789-DC7693EFF04C}" srcOrd="0" destOrd="0" presId="urn:microsoft.com/office/officeart/2005/8/layout/hierarchy1"/>
    <dgm:cxn modelId="{55B5CA1A-4D00-4F71-B341-7A16F687170D}" type="presParOf" srcId="{EA8B40BA-AF24-4636-824D-639B76095475}" destId="{15175C1D-51AC-4F35-A44C-BF34311D7D99}" srcOrd="1" destOrd="0" presId="urn:microsoft.com/office/officeart/2005/8/layout/hierarchy1"/>
    <dgm:cxn modelId="{64B884AE-251D-4193-AC2E-025C8CEEC3B3}" type="presParOf" srcId="{DC38D556-C21F-4523-808E-F72E2FB6D8CC}" destId="{3F2EA388-C6A4-4E12-8632-E6D473064602}" srcOrd="1" destOrd="0" presId="urn:microsoft.com/office/officeart/2005/8/layout/hierarchy1"/>
    <dgm:cxn modelId="{76418B90-9C6F-4040-92B2-5519343F23F2}" type="presParOf" srcId="{3F2EA388-C6A4-4E12-8632-E6D473064602}" destId="{D34E5F00-06E6-4CD3-88CC-CED8C4188F1C}" srcOrd="0" destOrd="0" presId="urn:microsoft.com/office/officeart/2005/8/layout/hierarchy1"/>
    <dgm:cxn modelId="{0951A775-2F02-453A-9FF7-7D5B47F4A548}" type="presParOf" srcId="{3F2EA388-C6A4-4E12-8632-E6D473064602}" destId="{86B8DC0B-BF17-4177-A9A1-D937CE223BCC}" srcOrd="1" destOrd="0" presId="urn:microsoft.com/office/officeart/2005/8/layout/hierarchy1"/>
    <dgm:cxn modelId="{1E43D69B-71A2-49C9-9CD1-C8FC03857AA3}" type="presParOf" srcId="{86B8DC0B-BF17-4177-A9A1-D937CE223BCC}" destId="{B3FB1321-FE82-4C70-A845-B3D4A13A3B21}" srcOrd="0" destOrd="0" presId="urn:microsoft.com/office/officeart/2005/8/layout/hierarchy1"/>
    <dgm:cxn modelId="{F5A04752-B727-4A94-965A-B8D15B03224A}" type="presParOf" srcId="{B3FB1321-FE82-4C70-A845-B3D4A13A3B21}" destId="{F84CC78D-8FD4-4196-8AA6-D48988A9FF80}" srcOrd="0" destOrd="0" presId="urn:microsoft.com/office/officeart/2005/8/layout/hierarchy1"/>
    <dgm:cxn modelId="{F5EDC295-1B0B-4147-B299-FEEAFFDA61E6}" type="presParOf" srcId="{B3FB1321-FE82-4C70-A845-B3D4A13A3B21}" destId="{94300A85-CA9E-4DC7-A74E-345CB1CFC334}" srcOrd="1" destOrd="0" presId="urn:microsoft.com/office/officeart/2005/8/layout/hierarchy1"/>
    <dgm:cxn modelId="{471CEDC0-18D5-410B-8738-4BA7B1FEBE48}" type="presParOf" srcId="{86B8DC0B-BF17-4177-A9A1-D937CE223BCC}" destId="{08F4D79F-8B62-4C94-92A1-C312942884F1}" srcOrd="1" destOrd="0" presId="urn:microsoft.com/office/officeart/2005/8/layout/hierarchy1"/>
    <dgm:cxn modelId="{E51C605B-5DFB-4EE1-A054-3867A70EE388}" type="presParOf" srcId="{08F4D79F-8B62-4C94-92A1-C312942884F1}" destId="{F284743B-9556-4BE8-B215-20A27B200CFE}" srcOrd="0" destOrd="0" presId="urn:microsoft.com/office/officeart/2005/8/layout/hierarchy1"/>
    <dgm:cxn modelId="{9D10267B-3A3D-413B-B299-5959D6AE9CCB}" type="presParOf" srcId="{08F4D79F-8B62-4C94-92A1-C312942884F1}" destId="{0F38B194-9055-4AA7-B7D8-5D7EF9D9FB53}" srcOrd="1" destOrd="0" presId="urn:microsoft.com/office/officeart/2005/8/layout/hierarchy1"/>
    <dgm:cxn modelId="{039A37B1-6C9E-47C8-AC77-02B58FFA9F17}" type="presParOf" srcId="{0F38B194-9055-4AA7-B7D8-5D7EF9D9FB53}" destId="{2088DAAE-15EE-4554-9A05-94597A52AA19}" srcOrd="0" destOrd="0" presId="urn:microsoft.com/office/officeart/2005/8/layout/hierarchy1"/>
    <dgm:cxn modelId="{CA3045EB-1D2A-4ECF-95A4-64B00CC9BB83}" type="presParOf" srcId="{2088DAAE-15EE-4554-9A05-94597A52AA19}" destId="{63EB0E8E-36E4-4E0C-AB56-543E28E6FE79}" srcOrd="0" destOrd="0" presId="urn:microsoft.com/office/officeart/2005/8/layout/hierarchy1"/>
    <dgm:cxn modelId="{1FD28803-C5D5-405A-9D7B-81B96B6E9483}" type="presParOf" srcId="{2088DAAE-15EE-4554-9A05-94597A52AA19}" destId="{EDF2DC89-B416-44B7-9CFC-B6DCFA32DF13}" srcOrd="1" destOrd="0" presId="urn:microsoft.com/office/officeart/2005/8/layout/hierarchy1"/>
    <dgm:cxn modelId="{27AC2633-4D90-4133-8DCD-64FA28D88006}" type="presParOf" srcId="{0F38B194-9055-4AA7-B7D8-5D7EF9D9FB53}" destId="{B48C6EA7-6169-42F0-A09C-47D3BA869217}" srcOrd="1" destOrd="0" presId="urn:microsoft.com/office/officeart/2005/8/layout/hierarchy1"/>
  </dgm:cxnLst>
  <dgm:bg/>
  <dgm:whole/>
</dgm:dataModel>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BD42D1496294039BC0FFEDDD5E12D2E"/>
        <w:category>
          <w:name w:val="Γενικά"/>
          <w:gallery w:val="placeholder"/>
        </w:category>
        <w:types>
          <w:type w:val="bbPlcHdr"/>
        </w:types>
        <w:behaviors>
          <w:behavior w:val="content"/>
        </w:behaviors>
        <w:guid w:val="{937DB295-6A95-4F4E-8292-B4255C2670B8}"/>
      </w:docPartPr>
      <w:docPartBody>
        <w:p w:rsidR="00000000" w:rsidRDefault="003D4336" w:rsidP="003D4336">
          <w:pPr>
            <w:pStyle w:val="5BD42D1496294039BC0FFEDDD5E12D2E"/>
          </w:pPr>
          <w:r>
            <w:t>[Πληκτρολογήστε το απόσπασμα του εγγράφου εδώ. Το απόσπασμα είναι συνήθως μια σύντομη σύνοψη των περιεχομένων του εγγράφου. Πληκτρολογήστε το απόσπασμα του εγγράφου εδώ. Το απόσπασμα είναι συνήθως μια σύντομη σύνοψη των περιεχομένων του εγγράφου.]</w:t>
          </w:r>
        </w:p>
      </w:docPartBody>
    </w:docPart>
    <w:docPart>
      <w:docPartPr>
        <w:name w:val="5CC693F1239949029FC42B6665E3D904"/>
        <w:category>
          <w:name w:val="Γενικά"/>
          <w:gallery w:val="placeholder"/>
        </w:category>
        <w:types>
          <w:type w:val="bbPlcHdr"/>
        </w:types>
        <w:behaviors>
          <w:behavior w:val="content"/>
        </w:behaviors>
        <w:guid w:val="{C1903287-9E3B-4869-ACF0-FABE94ACADE3}"/>
      </w:docPartPr>
      <w:docPartBody>
        <w:p w:rsidR="00000000" w:rsidRDefault="003D4336" w:rsidP="003D4336">
          <w:pPr>
            <w:pStyle w:val="5CC693F1239949029FC42B6665E3D904"/>
          </w:pPr>
          <w:r>
            <w:rPr>
              <w:b/>
              <w:bCs/>
            </w:rPr>
            <w:t>[Πληκτρολογήστε τον αριθμό τηλεφώνου]</w:t>
          </w:r>
        </w:p>
      </w:docPartBody>
    </w:docPart>
    <w:docPart>
      <w:docPartPr>
        <w:name w:val="989FB0B5DB904CF880BC046286504E04"/>
        <w:category>
          <w:name w:val="Γενικά"/>
          <w:gallery w:val="placeholder"/>
        </w:category>
        <w:types>
          <w:type w:val="bbPlcHdr"/>
        </w:types>
        <w:behaviors>
          <w:behavior w:val="content"/>
        </w:behaviors>
        <w:guid w:val="{6AB8E448-2C82-4EDD-9DFE-1D02F206B6C2}"/>
      </w:docPartPr>
      <w:docPartBody>
        <w:p w:rsidR="00000000" w:rsidRDefault="003D4336" w:rsidP="003D4336">
          <w:pPr>
            <w:pStyle w:val="989FB0B5DB904CF880BC046286504E04"/>
          </w:pPr>
          <w:r>
            <w:rPr>
              <w:b/>
              <w:bCs/>
            </w:rPr>
            <w:t>[Πληκτρολογήστε τον αριθμό φαξ]</w:t>
          </w:r>
        </w:p>
      </w:docPartBody>
    </w:docPart>
    <w:docPart>
      <w:docPartPr>
        <w:name w:val="36E910E10D06465181DD7241573BC1E6"/>
        <w:category>
          <w:name w:val="Γενικά"/>
          <w:gallery w:val="placeholder"/>
        </w:category>
        <w:types>
          <w:type w:val="bbPlcHdr"/>
        </w:types>
        <w:behaviors>
          <w:behavior w:val="content"/>
        </w:behaviors>
        <w:guid w:val="{48F8EB46-EEF7-4F63-AC06-051D5689074F}"/>
      </w:docPartPr>
      <w:docPartBody>
        <w:p w:rsidR="00000000" w:rsidRDefault="003D4336" w:rsidP="003D4336">
          <w:pPr>
            <w:pStyle w:val="36E910E10D06465181DD7241573BC1E6"/>
          </w:pPr>
          <w:r>
            <w:rPr>
              <w:rFonts w:asciiTheme="majorHAnsi" w:eastAsiaTheme="majorEastAsia" w:hAnsiTheme="majorHAnsi" w:cstheme="majorBidi"/>
              <w:sz w:val="36"/>
              <w:szCs w:val="36"/>
            </w:rPr>
            <w:t>[Πληκτρολογήστε το όνομα του συντάκτη]</w:t>
          </w:r>
        </w:p>
      </w:docPartBody>
    </w:docPart>
    <w:docPart>
      <w:docPartPr>
        <w:name w:val="5F3A8DE020624FFFB08860ECAB32EA80"/>
        <w:category>
          <w:name w:val="Γενικά"/>
          <w:gallery w:val="placeholder"/>
        </w:category>
        <w:types>
          <w:type w:val="bbPlcHdr"/>
        </w:types>
        <w:behaviors>
          <w:behavior w:val="content"/>
        </w:behaviors>
        <w:guid w:val="{12ED1597-A637-4B45-99E3-D05139E1F10F}"/>
      </w:docPartPr>
      <w:docPartBody>
        <w:p w:rsidR="00000000" w:rsidRDefault="003D4336" w:rsidP="003D4336">
          <w:pPr>
            <w:pStyle w:val="5F3A8DE020624FFFB08860ECAB32EA80"/>
          </w:pPr>
          <w:r>
            <w:rPr>
              <w:b/>
              <w:bCs/>
              <w:color w:val="4F81BD" w:themeColor="accent1"/>
              <w:sz w:val="100"/>
              <w:szCs w:val="100"/>
            </w:rPr>
            <w:t>[Έτος]</w:t>
          </w:r>
        </w:p>
      </w:docPartBody>
    </w:docPart>
    <w:docPart>
      <w:docPartPr>
        <w:name w:val="15D6516649E54093960156C10D041571"/>
        <w:category>
          <w:name w:val="Γενικά"/>
          <w:gallery w:val="placeholder"/>
        </w:category>
        <w:types>
          <w:type w:val="bbPlcHdr"/>
        </w:types>
        <w:behaviors>
          <w:behavior w:val="content"/>
        </w:behaviors>
        <w:guid w:val="{75FFFE24-0AD3-4D51-911C-DD099263E324}"/>
      </w:docPartPr>
      <w:docPartBody>
        <w:p w:rsidR="00000000" w:rsidRDefault="003D4336" w:rsidP="003D4336">
          <w:pPr>
            <w:pStyle w:val="15D6516649E54093960156C10D041571"/>
          </w:pPr>
          <w:r>
            <w:rPr>
              <w:rFonts w:asciiTheme="majorHAnsi" w:eastAsiaTheme="majorEastAsia" w:hAnsiTheme="majorHAnsi" w:cstheme="majorBidi"/>
              <w:b/>
              <w:bCs/>
              <w:sz w:val="48"/>
              <w:szCs w:val="48"/>
            </w:rPr>
            <w:t>[Πληκτρολογήστε τον τίτλο του εγγράφου]</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D4336"/>
    <w:rsid w:val="00176490"/>
    <w:rsid w:val="003D4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BD42D1496294039BC0FFEDDD5E12D2E">
    <w:name w:val="5BD42D1496294039BC0FFEDDD5E12D2E"/>
    <w:rsid w:val="003D4336"/>
  </w:style>
  <w:style w:type="paragraph" w:customStyle="1" w:styleId="7D1E8337C5A14E45B5153502996D8FF0">
    <w:name w:val="7D1E8337C5A14E45B5153502996D8FF0"/>
    <w:rsid w:val="003D4336"/>
  </w:style>
  <w:style w:type="paragraph" w:customStyle="1" w:styleId="BF78318FA7FC45DD91A5A0A5ED9740A0">
    <w:name w:val="BF78318FA7FC45DD91A5A0A5ED9740A0"/>
    <w:rsid w:val="003D4336"/>
  </w:style>
  <w:style w:type="paragraph" w:customStyle="1" w:styleId="5CC693F1239949029FC42B6665E3D904">
    <w:name w:val="5CC693F1239949029FC42B6665E3D904"/>
    <w:rsid w:val="003D4336"/>
  </w:style>
  <w:style w:type="paragraph" w:customStyle="1" w:styleId="989FB0B5DB904CF880BC046286504E04">
    <w:name w:val="989FB0B5DB904CF880BC046286504E04"/>
    <w:rsid w:val="003D4336"/>
  </w:style>
  <w:style w:type="paragraph" w:customStyle="1" w:styleId="36E910E10D06465181DD7241573BC1E6">
    <w:name w:val="36E910E10D06465181DD7241573BC1E6"/>
    <w:rsid w:val="003D4336"/>
  </w:style>
  <w:style w:type="paragraph" w:customStyle="1" w:styleId="5F3A8DE020624FFFB08860ECAB32EA80">
    <w:name w:val="5F3A8DE020624FFFB08860ECAB32EA80"/>
    <w:rsid w:val="003D4336"/>
  </w:style>
  <w:style w:type="paragraph" w:customStyle="1" w:styleId="15D6516649E54093960156C10D041571">
    <w:name w:val="15D6516649E54093960156C10D041571"/>
    <w:rsid w:val="003D433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Θωμαή Μάνου </CompanyPhone>
  <CompanyFax>4472</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E7AEB68-C1CC-4108-88D3-466DFCB0D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1799</Words>
  <Characters>9718</Characters>
  <Application>Microsoft Office Word</Application>
  <DocSecurity>0</DocSecurity>
  <Lines>80</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 </dc:title>
  <dc:creator>r</dc:creator>
  <cp:lastModifiedBy>user</cp:lastModifiedBy>
  <cp:revision>6</cp:revision>
  <dcterms:created xsi:type="dcterms:W3CDTF">2018-03-22T12:23:00Z</dcterms:created>
  <dcterms:modified xsi:type="dcterms:W3CDTF">2018-03-22T14:32:00Z</dcterms:modified>
</cp:coreProperties>
</file>